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5FE70" w14:textId="6B664828" w:rsidR="007E7D56" w:rsidRDefault="007E7D56" w:rsidP="007E7D56">
      <w:pPr>
        <w:pStyle w:val="Zhlav"/>
        <w:jc w:val="right"/>
      </w:pPr>
      <w:r>
        <w:t>Příloha č. 2_</w:t>
      </w:r>
      <w:r w:rsidR="000830FC">
        <w:t>2</w:t>
      </w:r>
      <w:r>
        <w:t xml:space="preserve">_ zadávací </w:t>
      </w:r>
      <w:proofErr w:type="spellStart"/>
      <w:r>
        <w:t>dokumentace_Technické</w:t>
      </w:r>
      <w:proofErr w:type="spellEnd"/>
      <w:r>
        <w:t xml:space="preserve"> podmínky</w:t>
      </w:r>
    </w:p>
    <w:p w14:paraId="15740F8D" w14:textId="50007A37" w:rsidR="003465E0" w:rsidRPr="005004A3" w:rsidRDefault="003465E0" w:rsidP="007E7D56">
      <w:pPr>
        <w:spacing w:before="240" w:after="240"/>
        <w:jc w:val="both"/>
        <w:rPr>
          <w:rFonts w:cs="Arial"/>
          <w:b/>
          <w:szCs w:val="20"/>
        </w:rPr>
      </w:pPr>
      <w:r w:rsidRPr="005004A3">
        <w:rPr>
          <w:rFonts w:cs="Arial"/>
          <w:b/>
          <w:szCs w:val="20"/>
        </w:rPr>
        <w:t>Vyplněná příloha č. 2_</w:t>
      </w:r>
      <w:r w:rsidR="000830FC">
        <w:rPr>
          <w:rFonts w:cs="Arial"/>
          <w:b/>
          <w:szCs w:val="20"/>
        </w:rPr>
        <w:t>2</w:t>
      </w:r>
      <w:r w:rsidRPr="005004A3">
        <w:rPr>
          <w:rFonts w:cs="Arial"/>
          <w:b/>
          <w:szCs w:val="20"/>
        </w:rPr>
        <w:t xml:space="preserve"> </w:t>
      </w:r>
      <w:proofErr w:type="gramStart"/>
      <w:r w:rsidRPr="005004A3">
        <w:rPr>
          <w:rFonts w:cs="Arial"/>
          <w:b/>
          <w:szCs w:val="20"/>
        </w:rPr>
        <w:t>tvoří</w:t>
      </w:r>
      <w:proofErr w:type="gramEnd"/>
      <w:r w:rsidRPr="005004A3">
        <w:rPr>
          <w:rFonts w:cs="Arial"/>
          <w:b/>
          <w:szCs w:val="20"/>
        </w:rPr>
        <w:t xml:space="preserve"> nedílnou součást nabídky účastníka zadávacího řízení.</w:t>
      </w:r>
    </w:p>
    <w:p w14:paraId="3441CE05" w14:textId="5C65380C" w:rsidR="003465E0" w:rsidRPr="005508C9" w:rsidRDefault="003465E0" w:rsidP="00C22B20">
      <w:pPr>
        <w:shd w:val="clear" w:color="auto" w:fill="C1EAFF"/>
        <w:ind w:left="3402" w:hanging="3402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>Název části veřejné zakázky:</w:t>
      </w:r>
      <w:r w:rsidR="007E7D56">
        <w:rPr>
          <w:rFonts w:cs="Arial"/>
          <w:b/>
          <w:sz w:val="24"/>
        </w:rPr>
        <w:tab/>
      </w:r>
      <w:r w:rsidR="000830FC" w:rsidRPr="000830FC">
        <w:rPr>
          <w:rFonts w:cs="Arial"/>
          <w:b/>
          <w:sz w:val="24"/>
        </w:rPr>
        <w:t>Porodní lůžko pro porodní místo nebo jiné vhodné zařízení pro vedení fyziologického porodu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2BA7A782" w:rsidR="003465E0" w:rsidRPr="005004A3" w:rsidRDefault="003465E0" w:rsidP="003465E0">
      <w:pPr>
        <w:shd w:val="clear" w:color="auto" w:fill="C1EAFF"/>
        <w:jc w:val="both"/>
        <w:outlineLvl w:val="0"/>
        <w:rPr>
          <w:rFonts w:cs="Arial"/>
          <w:b/>
          <w:szCs w:val="20"/>
        </w:rPr>
      </w:pPr>
      <w:r w:rsidRPr="005004A3">
        <w:rPr>
          <w:rFonts w:cs="Arial"/>
          <w:szCs w:val="20"/>
        </w:rPr>
        <w:t xml:space="preserve">Část veřejné zakázky: </w:t>
      </w:r>
      <w:r w:rsidR="000830FC">
        <w:rPr>
          <w:rFonts w:cs="Arial"/>
          <w:szCs w:val="20"/>
        </w:rPr>
        <w:t>2</w:t>
      </w:r>
    </w:p>
    <w:p w14:paraId="35422F81" w14:textId="77777777" w:rsidR="003465E0" w:rsidRDefault="003465E0" w:rsidP="007E7D56">
      <w:pPr>
        <w:autoSpaceDE w:val="0"/>
        <w:autoSpaceDN w:val="0"/>
        <w:adjustRightInd w:val="0"/>
        <w:spacing w:before="12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7A4B1416" w14:textId="3A6A7DE4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5FEABB0D" w:rsidR="003465E0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 xml:space="preserve">Zadavatel akceptuje dodávku přístroje s tolerancí +/- </w:t>
      </w:r>
      <w:r w:rsidR="00C32BD3">
        <w:rPr>
          <w:szCs w:val="20"/>
        </w:rPr>
        <w:t>10</w:t>
      </w:r>
      <w:r w:rsidRPr="001027CB">
        <w:rPr>
          <w:szCs w:val="20"/>
        </w:rPr>
        <w:t xml:space="preserve">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0830FC">
        <w:rPr>
          <w:rFonts w:cs="Arial"/>
          <w:szCs w:val="20"/>
        </w:rPr>
        <w:t>v</w:t>
      </w:r>
      <w:r w:rsidR="000830FC" w:rsidRPr="001A3578">
        <w:rPr>
          <w:rFonts w:cs="Arial"/>
          <w:szCs w:val="20"/>
        </w:rPr>
        <w:t>yšetření rodiček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7E7D56">
      <w:pPr>
        <w:spacing w:after="120"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3FD2E476" w14:textId="77777777" w:rsidR="003465E0" w:rsidRDefault="003465E0" w:rsidP="007E7D56">
      <w:pPr>
        <w:spacing w:after="240"/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C22B20" w:rsidRPr="005E25BE" w14:paraId="14323C25" w14:textId="77777777" w:rsidTr="00C22B20">
        <w:tc>
          <w:tcPr>
            <w:tcW w:w="5000" w:type="pct"/>
            <w:shd w:val="clear" w:color="auto" w:fill="F7CAAC" w:themeFill="accent2" w:themeFillTint="66"/>
            <w:vAlign w:val="center"/>
          </w:tcPr>
          <w:p w14:paraId="249AAE96" w14:textId="77777777" w:rsidR="000830FC" w:rsidRDefault="00C22B20" w:rsidP="000830FC">
            <w:pPr>
              <w:spacing w:before="120"/>
              <w:jc w:val="center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 xml:space="preserve">1 ks </w:t>
            </w:r>
            <w:r w:rsidR="000830FC" w:rsidRPr="000830FC">
              <w:rPr>
                <w:rFonts w:cs="Arial"/>
                <w:b/>
                <w:sz w:val="24"/>
              </w:rPr>
              <w:t xml:space="preserve">Porodní lůžko pro porodní místo nebo jiné vhodné zařízení </w:t>
            </w:r>
          </w:p>
          <w:p w14:paraId="04F05D26" w14:textId="20136F1F" w:rsidR="00C22B20" w:rsidRDefault="000830FC" w:rsidP="000830FC">
            <w:pPr>
              <w:spacing w:after="120"/>
              <w:jc w:val="center"/>
              <w:rPr>
                <w:b/>
              </w:rPr>
            </w:pPr>
            <w:r w:rsidRPr="000830FC">
              <w:rPr>
                <w:rFonts w:cs="Arial"/>
                <w:b/>
                <w:sz w:val="24"/>
              </w:rPr>
              <w:t>pro vedení fyziologického porodu</w:t>
            </w:r>
          </w:p>
        </w:tc>
      </w:tr>
    </w:tbl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201"/>
        <w:gridCol w:w="1609"/>
        <w:gridCol w:w="2185"/>
        <w:gridCol w:w="2077"/>
      </w:tblGrid>
      <w:tr w:rsidR="000830FC" w:rsidRPr="00E87289" w14:paraId="448100E3" w14:textId="77777777" w:rsidTr="000830FC">
        <w:tc>
          <w:tcPr>
            <w:tcW w:w="3201" w:type="dxa"/>
            <w:shd w:val="clear" w:color="auto" w:fill="F2F2F2" w:themeFill="background1" w:themeFillShade="F2"/>
          </w:tcPr>
          <w:p w14:paraId="0A6A0588" w14:textId="77777777" w:rsidR="000830FC" w:rsidRPr="00E87289" w:rsidRDefault="000830FC" w:rsidP="00CC0800">
            <w:pPr>
              <w:jc w:val="center"/>
              <w:rPr>
                <w:b/>
              </w:rPr>
            </w:pPr>
            <w:r>
              <w:rPr>
                <w:b/>
              </w:rPr>
              <w:t>Zadavatelem požadované parametry</w:t>
            </w:r>
          </w:p>
        </w:tc>
        <w:tc>
          <w:tcPr>
            <w:tcW w:w="1609" w:type="dxa"/>
            <w:shd w:val="clear" w:color="auto" w:fill="F2F2F2" w:themeFill="background1" w:themeFillShade="F2"/>
          </w:tcPr>
          <w:p w14:paraId="2062DCF8" w14:textId="77777777" w:rsidR="000830FC" w:rsidRDefault="000830FC" w:rsidP="00CC0800">
            <w:pPr>
              <w:jc w:val="center"/>
              <w:rPr>
                <w:b/>
              </w:rPr>
            </w:pPr>
            <w:r>
              <w:rPr>
                <w:b/>
              </w:rPr>
              <w:t>Minimální zadavatelem požadovaná hodnota parametru</w:t>
            </w:r>
          </w:p>
        </w:tc>
        <w:tc>
          <w:tcPr>
            <w:tcW w:w="2185" w:type="dxa"/>
            <w:shd w:val="clear" w:color="auto" w:fill="F2F2F2" w:themeFill="background1" w:themeFillShade="F2"/>
          </w:tcPr>
          <w:p w14:paraId="0BC3D02B" w14:textId="3A34C634" w:rsidR="000830FC" w:rsidRDefault="000830FC" w:rsidP="00CC0800">
            <w:pPr>
              <w:jc w:val="center"/>
              <w:rPr>
                <w:b/>
              </w:rPr>
            </w:pPr>
            <w:r w:rsidRPr="00804FA4">
              <w:rPr>
                <w:b/>
              </w:rPr>
              <w:t>Účastníkem nabízená</w:t>
            </w:r>
            <w:r>
              <w:rPr>
                <w:b/>
              </w:rPr>
              <w:t xml:space="preserve"> </w:t>
            </w:r>
            <w:r w:rsidRPr="00804FA4">
              <w:rPr>
                <w:b/>
              </w:rPr>
              <w:t>hodnota (účastník vyplní všechny řádky – u</w:t>
            </w:r>
            <w:r>
              <w:rPr>
                <w:b/>
              </w:rPr>
              <w:t> </w:t>
            </w:r>
            <w:r w:rsidRPr="00804FA4">
              <w:rPr>
                <w:b/>
              </w:rPr>
              <w:t>číselných údajů hodnotu, u ostatních slovo „splňuje (A)“ nebo „nesplňuje (N)“</w:t>
            </w:r>
          </w:p>
        </w:tc>
        <w:tc>
          <w:tcPr>
            <w:tcW w:w="2077" w:type="dxa"/>
            <w:shd w:val="clear" w:color="auto" w:fill="F2F2F2" w:themeFill="background1" w:themeFillShade="F2"/>
          </w:tcPr>
          <w:p w14:paraId="7215AC54" w14:textId="6267C697" w:rsidR="000830FC" w:rsidRPr="00804FA4" w:rsidRDefault="000830FC" w:rsidP="00CC0800">
            <w:pPr>
              <w:jc w:val="center"/>
              <w:rPr>
                <w:b/>
              </w:rPr>
            </w:pPr>
            <w:r>
              <w:rPr>
                <w:b/>
              </w:rPr>
              <w:t>Popis specifikace nabízeného plnění, ze kterého bude vyplývat splnění požadavků stanovených zadavatelem, možno uvést odkaz na stránku v nabídce</w:t>
            </w:r>
          </w:p>
        </w:tc>
      </w:tr>
      <w:tr w:rsidR="000830FC" w:rsidRPr="00E87289" w14:paraId="73D2853C" w14:textId="77777777" w:rsidTr="000830FC">
        <w:tc>
          <w:tcPr>
            <w:tcW w:w="9072" w:type="dxa"/>
            <w:gridSpan w:val="4"/>
            <w:shd w:val="clear" w:color="auto" w:fill="A8D08D" w:themeFill="accent6" w:themeFillTint="99"/>
          </w:tcPr>
          <w:p w14:paraId="240BCD5F" w14:textId="77777777" w:rsidR="000830FC" w:rsidRDefault="000830FC" w:rsidP="00CC0800">
            <w:pPr>
              <w:jc w:val="center"/>
              <w:rPr>
                <w:b/>
              </w:rPr>
            </w:pPr>
            <w:r>
              <w:rPr>
                <w:b/>
              </w:rPr>
              <w:t>Popis přístroje</w:t>
            </w:r>
          </w:p>
        </w:tc>
      </w:tr>
      <w:tr w:rsidR="000830FC" w:rsidRPr="00E87289" w14:paraId="5EA0441F" w14:textId="77777777" w:rsidTr="00A70C0C">
        <w:trPr>
          <w:trHeight w:val="2427"/>
        </w:trPr>
        <w:tc>
          <w:tcPr>
            <w:tcW w:w="9072" w:type="dxa"/>
            <w:gridSpan w:val="4"/>
            <w:shd w:val="clear" w:color="auto" w:fill="auto"/>
            <w:vAlign w:val="center"/>
          </w:tcPr>
          <w:p w14:paraId="6E4E32D3" w14:textId="77777777" w:rsidR="000830FC" w:rsidRPr="001624C5" w:rsidRDefault="000830FC" w:rsidP="00A70C0C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U</w:t>
            </w:r>
            <w:r w:rsidRPr="001624C5">
              <w:rPr>
                <w:b/>
                <w:u w:val="single"/>
              </w:rPr>
              <w:t>niverzální porodní lůžko</w:t>
            </w:r>
          </w:p>
          <w:p w14:paraId="4900B560" w14:textId="77777777" w:rsidR="000830FC" w:rsidRDefault="000830FC" w:rsidP="00A70C0C">
            <w:r>
              <w:t>Pro účely porodních sálů</w:t>
            </w:r>
            <w:r w:rsidRPr="00D66253">
              <w:t xml:space="preserve"> je požadováno univerzální porodní lůžko využitelné i pro delší pobyt rodičky</w:t>
            </w:r>
            <w:r>
              <w:t>,</w:t>
            </w:r>
            <w:r w:rsidRPr="00D66253">
              <w:t xml:space="preserve"> v době před i po porodu. </w:t>
            </w:r>
            <w:r>
              <w:t xml:space="preserve">Zároveň </w:t>
            </w:r>
            <w:r w:rsidRPr="00C01CD2">
              <w:rPr>
                <w:rFonts w:cs="Arial"/>
                <w:bCs/>
              </w:rPr>
              <w:t>musí být vhodné pro okamžitou a rychlou přepravu rodičky na jiné oddělení v naší nemocnici, případně pro rychlý přesun na jiné transportní lůžko.</w:t>
            </w:r>
          </w:p>
          <w:p w14:paraId="3B3AECEE" w14:textId="3FB59653" w:rsidR="000830FC" w:rsidRPr="000830FC" w:rsidRDefault="000830FC" w:rsidP="00A70C0C">
            <w:pPr>
              <w:rPr>
                <w:rFonts w:cs="Arial"/>
                <w:bCs/>
              </w:rPr>
            </w:pPr>
            <w:r>
              <w:t xml:space="preserve">Proto má mít </w:t>
            </w:r>
            <w:r w:rsidRPr="00D66253">
              <w:t>charakteristik</w:t>
            </w:r>
            <w:r>
              <w:t>u</w:t>
            </w:r>
            <w:r w:rsidRPr="00D66253">
              <w:t xml:space="preserve"> standardního nemocničního lůžka a v případě potřeby </w:t>
            </w:r>
            <w:r>
              <w:t xml:space="preserve">musí být </w:t>
            </w:r>
            <w:r w:rsidRPr="00D66253">
              <w:t>snadno a rychl</w:t>
            </w:r>
            <w:r>
              <w:t>e</w:t>
            </w:r>
            <w:r w:rsidRPr="00D66253">
              <w:t xml:space="preserve"> „překonfigurován</w:t>
            </w:r>
            <w:r>
              <w:t>o</w:t>
            </w:r>
            <w:r w:rsidRPr="00D66253">
              <w:t xml:space="preserve">“ na lůžko porodní. </w:t>
            </w:r>
            <w:r>
              <w:t xml:space="preserve">Mezi hlavní vlastnosti </w:t>
            </w:r>
            <w:proofErr w:type="gramStart"/>
            <w:r>
              <w:t>patří</w:t>
            </w:r>
            <w:proofErr w:type="gramEnd"/>
            <w:r>
              <w:t xml:space="preserve"> </w:t>
            </w:r>
            <w:r w:rsidRPr="00C01CD2">
              <w:rPr>
                <w:rFonts w:cs="Arial"/>
                <w:bCs/>
              </w:rPr>
              <w:t xml:space="preserve">praktické rozměry lůžka, dobré jízdní vlastnosti, provoz na zabudovaný akumulátor a možnost rychlého sklopení a zvednutí integrovaných postranic. Pro snadný </w:t>
            </w:r>
            <w:r>
              <w:rPr>
                <w:rFonts w:cs="Arial"/>
                <w:bCs/>
              </w:rPr>
              <w:t>přesun</w:t>
            </w:r>
            <w:r w:rsidRPr="00C01CD2">
              <w:rPr>
                <w:rFonts w:cs="Arial"/>
                <w:bCs/>
              </w:rPr>
              <w:t xml:space="preserve"> rodičky z postele na porodní lůžko bez nebezpečných mezer je požadován ideální obdélníkový půdorys </w:t>
            </w:r>
            <w:r>
              <w:rPr>
                <w:rFonts w:cs="Arial"/>
                <w:bCs/>
              </w:rPr>
              <w:t>ložné plochy</w:t>
            </w:r>
            <w:r w:rsidRPr="00C01CD2">
              <w:rPr>
                <w:rFonts w:cs="Arial"/>
                <w:bCs/>
              </w:rPr>
              <w:t>.</w:t>
            </w:r>
          </w:p>
        </w:tc>
      </w:tr>
      <w:tr w:rsidR="000830FC" w:rsidRPr="00E87289" w14:paraId="6399FAC1" w14:textId="77777777" w:rsidTr="000830FC">
        <w:tc>
          <w:tcPr>
            <w:tcW w:w="9072" w:type="dxa"/>
            <w:gridSpan w:val="4"/>
            <w:shd w:val="clear" w:color="auto" w:fill="A8D08D" w:themeFill="accent6" w:themeFillTint="99"/>
            <w:vAlign w:val="center"/>
          </w:tcPr>
          <w:p w14:paraId="4562350D" w14:textId="77777777" w:rsidR="000830FC" w:rsidRPr="003B65F8" w:rsidRDefault="000830FC" w:rsidP="00CC0800">
            <w:pPr>
              <w:jc w:val="center"/>
              <w:rPr>
                <w:rFonts w:cs="Arial"/>
                <w:b/>
              </w:rPr>
            </w:pPr>
            <w:r w:rsidRPr="003B65F8">
              <w:rPr>
                <w:rFonts w:cs="Arial"/>
                <w:b/>
              </w:rPr>
              <w:lastRenderedPageBreak/>
              <w:t>Základní parametry</w:t>
            </w:r>
          </w:p>
        </w:tc>
      </w:tr>
      <w:tr w:rsidR="000830FC" w:rsidRPr="00E87289" w14:paraId="008CA9CE" w14:textId="77777777" w:rsidTr="00A70C0C">
        <w:tc>
          <w:tcPr>
            <w:tcW w:w="3201" w:type="dxa"/>
          </w:tcPr>
          <w:p w14:paraId="25359F72" w14:textId="77777777" w:rsidR="000830FC" w:rsidRPr="00D016D3" w:rsidRDefault="000830FC" w:rsidP="00CC0800">
            <w:pPr>
              <w:tabs>
                <w:tab w:val="decimal" w:pos="792"/>
              </w:tabs>
              <w:rPr>
                <w:rFonts w:cstheme="minorHAnsi"/>
                <w:color w:val="000000"/>
                <w:spacing w:val="4"/>
              </w:rPr>
            </w:pPr>
            <w:r w:rsidRPr="00D016D3">
              <w:rPr>
                <w:rFonts w:cstheme="minorHAnsi"/>
                <w:color w:val="000000"/>
                <w:spacing w:val="4"/>
              </w:rPr>
              <w:t xml:space="preserve">Ložná plocha lůžka </w:t>
            </w:r>
            <w:r>
              <w:rPr>
                <w:rFonts w:cstheme="minorHAnsi"/>
                <w:color w:val="000000"/>
                <w:spacing w:val="4"/>
              </w:rPr>
              <w:t xml:space="preserve">s matrací </w:t>
            </w:r>
            <w:r w:rsidRPr="00D016D3">
              <w:rPr>
                <w:rFonts w:cstheme="minorHAnsi"/>
                <w:color w:val="000000"/>
                <w:spacing w:val="4"/>
              </w:rPr>
              <w:t>z omyvatelného materiálu odolného dezinfekčním prostředkům.</w:t>
            </w:r>
          </w:p>
        </w:tc>
        <w:tc>
          <w:tcPr>
            <w:tcW w:w="1609" w:type="dxa"/>
            <w:vAlign w:val="center"/>
          </w:tcPr>
          <w:p w14:paraId="1532B062" w14:textId="77777777" w:rsidR="000830FC" w:rsidRPr="00D016D3" w:rsidRDefault="000830FC" w:rsidP="00A70C0C">
            <w:pPr>
              <w:jc w:val="center"/>
              <w:rPr>
                <w:rFonts w:cstheme="minorHAnsi"/>
                <w:color w:val="000000"/>
                <w:spacing w:val="4"/>
              </w:rPr>
            </w:pPr>
            <w:r>
              <w:rPr>
                <w:rFonts w:cstheme="minorHAnsi"/>
                <w:color w:val="000000"/>
                <w:spacing w:val="4"/>
              </w:rPr>
              <w:t>Ano</w:t>
            </w:r>
          </w:p>
        </w:tc>
        <w:tc>
          <w:tcPr>
            <w:tcW w:w="2185" w:type="dxa"/>
            <w:vAlign w:val="center"/>
          </w:tcPr>
          <w:p w14:paraId="54A55C84" w14:textId="77777777" w:rsidR="000830FC" w:rsidRPr="00D016D3" w:rsidRDefault="000830FC" w:rsidP="00A70C0C">
            <w:pPr>
              <w:tabs>
                <w:tab w:val="decimal" w:pos="792"/>
              </w:tabs>
              <w:jc w:val="center"/>
              <w:rPr>
                <w:rFonts w:cstheme="minorHAnsi"/>
                <w:color w:val="000000"/>
                <w:spacing w:val="4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2077" w:type="dxa"/>
            <w:vAlign w:val="center"/>
          </w:tcPr>
          <w:p w14:paraId="66DB27A4" w14:textId="77777777" w:rsidR="000830FC" w:rsidRPr="00D016D3" w:rsidRDefault="000830FC" w:rsidP="00A70C0C">
            <w:pPr>
              <w:tabs>
                <w:tab w:val="decimal" w:pos="792"/>
              </w:tabs>
              <w:jc w:val="center"/>
              <w:rPr>
                <w:rFonts w:cstheme="minorHAnsi"/>
                <w:color w:val="000000"/>
                <w:spacing w:val="4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0830FC" w:rsidRPr="00E87289" w14:paraId="1F1154A4" w14:textId="77777777" w:rsidTr="00A70C0C">
        <w:tc>
          <w:tcPr>
            <w:tcW w:w="3201" w:type="dxa"/>
          </w:tcPr>
          <w:p w14:paraId="2F5AF48A" w14:textId="77777777" w:rsidR="000830FC" w:rsidRPr="00D016D3" w:rsidRDefault="000830FC" w:rsidP="00CC0800">
            <w:pPr>
              <w:tabs>
                <w:tab w:val="decimal" w:pos="792"/>
              </w:tabs>
              <w:rPr>
                <w:rFonts w:cstheme="minorHAnsi"/>
                <w:color w:val="000000"/>
                <w:spacing w:val="2"/>
              </w:rPr>
            </w:pPr>
            <w:r w:rsidRPr="00D016D3">
              <w:rPr>
                <w:rFonts w:cstheme="minorHAnsi"/>
                <w:color w:val="000000"/>
                <w:spacing w:val="2"/>
              </w:rPr>
              <w:t>Šířka ložné plochy v prostoru horní části těla min. 85 cm.</w:t>
            </w:r>
          </w:p>
        </w:tc>
        <w:tc>
          <w:tcPr>
            <w:tcW w:w="1609" w:type="dxa"/>
            <w:vAlign w:val="center"/>
          </w:tcPr>
          <w:p w14:paraId="4F642E85" w14:textId="77777777" w:rsidR="000830FC" w:rsidRPr="00D016D3" w:rsidRDefault="000830FC" w:rsidP="00A70C0C">
            <w:pPr>
              <w:tabs>
                <w:tab w:val="decimal" w:pos="792"/>
              </w:tabs>
              <w:jc w:val="center"/>
              <w:rPr>
                <w:rFonts w:cstheme="minorHAnsi"/>
                <w:color w:val="000000"/>
                <w:spacing w:val="2"/>
              </w:rPr>
            </w:pPr>
            <w:r>
              <w:rPr>
                <w:rFonts w:cstheme="minorHAnsi"/>
                <w:color w:val="000000"/>
                <w:spacing w:val="2"/>
              </w:rPr>
              <w:t>min. 85 cm</w:t>
            </w:r>
          </w:p>
        </w:tc>
        <w:tc>
          <w:tcPr>
            <w:tcW w:w="2185" w:type="dxa"/>
            <w:vAlign w:val="center"/>
          </w:tcPr>
          <w:p w14:paraId="5159883C" w14:textId="77777777" w:rsidR="000830FC" w:rsidRPr="00D016D3" w:rsidRDefault="000830FC" w:rsidP="00A70C0C">
            <w:pPr>
              <w:tabs>
                <w:tab w:val="decimal" w:pos="792"/>
              </w:tabs>
              <w:jc w:val="center"/>
              <w:rPr>
                <w:rFonts w:cstheme="minorHAnsi"/>
                <w:color w:val="000000"/>
                <w:spacing w:val="2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2077" w:type="dxa"/>
            <w:vAlign w:val="center"/>
          </w:tcPr>
          <w:p w14:paraId="72CC34C5" w14:textId="77777777" w:rsidR="000830FC" w:rsidRPr="00D016D3" w:rsidRDefault="000830FC" w:rsidP="00A70C0C">
            <w:pPr>
              <w:tabs>
                <w:tab w:val="decimal" w:pos="792"/>
              </w:tabs>
              <w:jc w:val="center"/>
              <w:rPr>
                <w:rFonts w:cstheme="minorHAnsi"/>
                <w:color w:val="000000"/>
                <w:spacing w:val="2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0830FC" w:rsidRPr="00E87289" w14:paraId="1908B024" w14:textId="77777777" w:rsidTr="00A70C0C">
        <w:tc>
          <w:tcPr>
            <w:tcW w:w="3201" w:type="dxa"/>
          </w:tcPr>
          <w:p w14:paraId="76E8E0C8" w14:textId="77777777" w:rsidR="000830FC" w:rsidRPr="00D016D3" w:rsidRDefault="000830FC" w:rsidP="00CC0800">
            <w:pPr>
              <w:tabs>
                <w:tab w:val="decimal" w:pos="432"/>
                <w:tab w:val="decimal" w:pos="792"/>
              </w:tabs>
              <w:rPr>
                <w:rFonts w:cstheme="minorHAnsi"/>
                <w:color w:val="000000"/>
                <w:spacing w:val="4"/>
              </w:rPr>
            </w:pPr>
            <w:r w:rsidRPr="00D016D3">
              <w:rPr>
                <w:rFonts w:cstheme="minorHAnsi"/>
                <w:color w:val="000000"/>
                <w:spacing w:val="4"/>
              </w:rPr>
              <w:t>Čelo lůžka u hlavy pacientky odnímatelné.</w:t>
            </w:r>
          </w:p>
        </w:tc>
        <w:tc>
          <w:tcPr>
            <w:tcW w:w="1609" w:type="dxa"/>
            <w:vAlign w:val="center"/>
          </w:tcPr>
          <w:p w14:paraId="5F044440" w14:textId="77777777" w:rsidR="000830FC" w:rsidRPr="00D016D3" w:rsidRDefault="000830FC" w:rsidP="00A70C0C">
            <w:pPr>
              <w:tabs>
                <w:tab w:val="decimal" w:pos="432"/>
                <w:tab w:val="decimal" w:pos="792"/>
              </w:tabs>
              <w:jc w:val="center"/>
              <w:rPr>
                <w:rFonts w:cstheme="minorHAnsi"/>
                <w:color w:val="000000"/>
                <w:spacing w:val="4"/>
              </w:rPr>
            </w:pPr>
            <w:r>
              <w:rPr>
                <w:rFonts w:cstheme="minorHAnsi"/>
                <w:color w:val="000000"/>
                <w:spacing w:val="4"/>
              </w:rPr>
              <w:t>Ano</w:t>
            </w:r>
          </w:p>
        </w:tc>
        <w:tc>
          <w:tcPr>
            <w:tcW w:w="2185" w:type="dxa"/>
            <w:vAlign w:val="center"/>
          </w:tcPr>
          <w:p w14:paraId="41BB4529" w14:textId="77777777" w:rsidR="000830FC" w:rsidRPr="00D016D3" w:rsidRDefault="000830FC" w:rsidP="00A70C0C">
            <w:pPr>
              <w:tabs>
                <w:tab w:val="decimal" w:pos="432"/>
                <w:tab w:val="decimal" w:pos="792"/>
              </w:tabs>
              <w:jc w:val="center"/>
              <w:rPr>
                <w:rFonts w:cstheme="minorHAnsi"/>
                <w:color w:val="000000"/>
                <w:spacing w:val="4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2077" w:type="dxa"/>
            <w:vAlign w:val="center"/>
          </w:tcPr>
          <w:p w14:paraId="4858FDAD" w14:textId="77777777" w:rsidR="000830FC" w:rsidRPr="00D016D3" w:rsidRDefault="000830FC" w:rsidP="00A70C0C">
            <w:pPr>
              <w:tabs>
                <w:tab w:val="decimal" w:pos="432"/>
                <w:tab w:val="decimal" w:pos="792"/>
              </w:tabs>
              <w:jc w:val="center"/>
              <w:rPr>
                <w:rFonts w:cstheme="minorHAnsi"/>
                <w:color w:val="000000"/>
                <w:spacing w:val="4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0830FC" w:rsidRPr="00E87289" w14:paraId="25B7E1BD" w14:textId="77777777" w:rsidTr="00A70C0C">
        <w:tc>
          <w:tcPr>
            <w:tcW w:w="3201" w:type="dxa"/>
          </w:tcPr>
          <w:p w14:paraId="7D5A03D4" w14:textId="77777777" w:rsidR="000830FC" w:rsidRPr="00D016D3" w:rsidRDefault="000830FC" w:rsidP="00CC0800">
            <w:pPr>
              <w:tabs>
                <w:tab w:val="decimal" w:pos="432"/>
              </w:tabs>
              <w:rPr>
                <w:rFonts w:cstheme="minorHAnsi"/>
                <w:color w:val="000000"/>
              </w:rPr>
            </w:pPr>
            <w:r w:rsidRPr="00D016D3">
              <w:rPr>
                <w:rFonts w:cstheme="minorHAnsi"/>
                <w:color w:val="000000"/>
                <w:spacing w:val="2"/>
              </w:rPr>
              <w:t xml:space="preserve">Integrované sklápěcí postranice </w:t>
            </w:r>
            <w:r w:rsidRPr="00D016D3">
              <w:rPr>
                <w:rFonts w:cstheme="minorHAnsi"/>
                <w:color w:val="000000"/>
              </w:rPr>
              <w:t>s ovládáním jednou rukou.</w:t>
            </w:r>
          </w:p>
        </w:tc>
        <w:tc>
          <w:tcPr>
            <w:tcW w:w="1609" w:type="dxa"/>
            <w:vAlign w:val="center"/>
          </w:tcPr>
          <w:p w14:paraId="0151E969" w14:textId="77777777" w:rsidR="000830FC" w:rsidRDefault="000830FC" w:rsidP="00A70C0C">
            <w:pPr>
              <w:jc w:val="center"/>
            </w:pPr>
            <w:r w:rsidRPr="00887402">
              <w:rPr>
                <w:rFonts w:cstheme="minorHAnsi"/>
                <w:color w:val="000000"/>
                <w:spacing w:val="4"/>
              </w:rPr>
              <w:t>Ano</w:t>
            </w:r>
          </w:p>
        </w:tc>
        <w:tc>
          <w:tcPr>
            <w:tcW w:w="2185" w:type="dxa"/>
            <w:vAlign w:val="center"/>
          </w:tcPr>
          <w:p w14:paraId="3E740B54" w14:textId="77777777" w:rsidR="000830FC" w:rsidRPr="00D016D3" w:rsidRDefault="000830FC" w:rsidP="00A70C0C">
            <w:pPr>
              <w:tabs>
                <w:tab w:val="decimal" w:pos="432"/>
              </w:tabs>
              <w:jc w:val="center"/>
              <w:rPr>
                <w:rFonts w:cstheme="minorHAnsi"/>
                <w:color w:val="000000"/>
                <w:spacing w:val="2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2077" w:type="dxa"/>
            <w:vAlign w:val="center"/>
          </w:tcPr>
          <w:p w14:paraId="04E3797A" w14:textId="77777777" w:rsidR="000830FC" w:rsidRPr="00D016D3" w:rsidRDefault="000830FC" w:rsidP="00A70C0C">
            <w:pPr>
              <w:tabs>
                <w:tab w:val="decimal" w:pos="432"/>
              </w:tabs>
              <w:jc w:val="center"/>
              <w:rPr>
                <w:rFonts w:cstheme="minorHAnsi"/>
                <w:color w:val="000000"/>
                <w:spacing w:val="2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0830FC" w:rsidRPr="00E87289" w14:paraId="7BD929AB" w14:textId="77777777" w:rsidTr="00A70C0C">
        <w:tc>
          <w:tcPr>
            <w:tcW w:w="3201" w:type="dxa"/>
          </w:tcPr>
          <w:p w14:paraId="1A5BCDC7" w14:textId="0B83F880" w:rsidR="000830FC" w:rsidRPr="00D016D3" w:rsidRDefault="000830FC" w:rsidP="00CC0800">
            <w:pPr>
              <w:tabs>
                <w:tab w:val="decimal" w:pos="792"/>
              </w:tabs>
              <w:rPr>
                <w:rFonts w:cstheme="minorHAnsi"/>
                <w:color w:val="000000"/>
                <w:spacing w:val="-4"/>
              </w:rPr>
            </w:pPr>
            <w:r w:rsidRPr="00D016D3">
              <w:rPr>
                <w:rFonts w:cstheme="minorHAnsi"/>
                <w:color w:val="000000"/>
                <w:spacing w:val="-4"/>
              </w:rPr>
              <w:t>Ovládací panely pro obsluhu a</w:t>
            </w:r>
            <w:r w:rsidR="00A70C0C">
              <w:rPr>
                <w:rFonts w:cstheme="minorHAnsi"/>
                <w:color w:val="000000"/>
                <w:spacing w:val="-4"/>
              </w:rPr>
              <w:t> </w:t>
            </w:r>
            <w:r w:rsidRPr="00D016D3">
              <w:rPr>
                <w:rFonts w:cstheme="minorHAnsi"/>
                <w:color w:val="000000"/>
                <w:spacing w:val="-4"/>
              </w:rPr>
              <w:t xml:space="preserve">vlastní ovládací panel pro </w:t>
            </w:r>
            <w:r w:rsidRPr="00D016D3">
              <w:rPr>
                <w:rFonts w:cstheme="minorHAnsi"/>
                <w:color w:val="000000"/>
                <w:spacing w:val="-2"/>
              </w:rPr>
              <w:t>rodičku na obou stranách lůžka integrované do postranic.</w:t>
            </w:r>
          </w:p>
        </w:tc>
        <w:tc>
          <w:tcPr>
            <w:tcW w:w="1609" w:type="dxa"/>
            <w:vAlign w:val="center"/>
          </w:tcPr>
          <w:p w14:paraId="4EF21506" w14:textId="77777777" w:rsidR="000830FC" w:rsidRDefault="000830FC" w:rsidP="00A70C0C">
            <w:pPr>
              <w:jc w:val="center"/>
            </w:pPr>
            <w:r w:rsidRPr="00887402">
              <w:rPr>
                <w:rFonts w:cstheme="minorHAnsi"/>
                <w:color w:val="000000"/>
                <w:spacing w:val="4"/>
              </w:rPr>
              <w:t>Ano</w:t>
            </w:r>
          </w:p>
        </w:tc>
        <w:tc>
          <w:tcPr>
            <w:tcW w:w="2185" w:type="dxa"/>
            <w:vAlign w:val="center"/>
          </w:tcPr>
          <w:p w14:paraId="381D56D4" w14:textId="77777777" w:rsidR="000830FC" w:rsidRPr="00D016D3" w:rsidRDefault="000830FC" w:rsidP="00A70C0C">
            <w:pPr>
              <w:tabs>
                <w:tab w:val="decimal" w:pos="792"/>
              </w:tabs>
              <w:jc w:val="center"/>
              <w:rPr>
                <w:rFonts w:cstheme="minorHAnsi"/>
                <w:color w:val="000000"/>
                <w:spacing w:val="-4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2077" w:type="dxa"/>
            <w:vAlign w:val="center"/>
          </w:tcPr>
          <w:p w14:paraId="5898E013" w14:textId="77777777" w:rsidR="000830FC" w:rsidRPr="00D016D3" w:rsidRDefault="000830FC" w:rsidP="00A70C0C">
            <w:pPr>
              <w:tabs>
                <w:tab w:val="decimal" w:pos="792"/>
              </w:tabs>
              <w:jc w:val="center"/>
              <w:rPr>
                <w:rFonts w:cstheme="minorHAnsi"/>
                <w:color w:val="000000"/>
                <w:spacing w:val="-4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0830FC" w:rsidRPr="00E87289" w14:paraId="7475D045" w14:textId="77777777" w:rsidTr="00A70C0C">
        <w:tc>
          <w:tcPr>
            <w:tcW w:w="3201" w:type="dxa"/>
          </w:tcPr>
          <w:p w14:paraId="55206D1F" w14:textId="77777777" w:rsidR="000830FC" w:rsidRPr="00D016D3" w:rsidRDefault="000830FC" w:rsidP="00CC0800">
            <w:pPr>
              <w:tabs>
                <w:tab w:val="decimal" w:pos="792"/>
              </w:tabs>
              <w:rPr>
                <w:rFonts w:cstheme="minorHAnsi"/>
                <w:color w:val="000000"/>
                <w:spacing w:val="-6"/>
              </w:rPr>
            </w:pPr>
            <w:r w:rsidRPr="00D016D3">
              <w:rPr>
                <w:rFonts w:cstheme="minorHAnsi"/>
                <w:color w:val="000000"/>
                <w:spacing w:val="-6"/>
              </w:rPr>
              <w:t xml:space="preserve">Blokování funkce ovládání pro rodičku </w:t>
            </w:r>
            <w:r w:rsidRPr="00D016D3">
              <w:rPr>
                <w:rFonts w:cstheme="minorHAnsi"/>
                <w:color w:val="000000"/>
                <w:spacing w:val="-1"/>
              </w:rPr>
              <w:t>nastavitelné pouze obsluhou lůžka.</w:t>
            </w:r>
          </w:p>
        </w:tc>
        <w:tc>
          <w:tcPr>
            <w:tcW w:w="1609" w:type="dxa"/>
            <w:vAlign w:val="center"/>
          </w:tcPr>
          <w:p w14:paraId="58071C98" w14:textId="77777777" w:rsidR="000830FC" w:rsidRDefault="000830FC" w:rsidP="00A70C0C">
            <w:pPr>
              <w:jc w:val="center"/>
            </w:pPr>
            <w:r w:rsidRPr="00887402">
              <w:rPr>
                <w:rFonts w:cstheme="minorHAnsi"/>
                <w:color w:val="000000"/>
                <w:spacing w:val="4"/>
              </w:rPr>
              <w:t>Ano</w:t>
            </w:r>
          </w:p>
        </w:tc>
        <w:tc>
          <w:tcPr>
            <w:tcW w:w="2185" w:type="dxa"/>
            <w:vAlign w:val="center"/>
          </w:tcPr>
          <w:p w14:paraId="23E0E75C" w14:textId="77777777" w:rsidR="000830FC" w:rsidRPr="00D016D3" w:rsidRDefault="000830FC" w:rsidP="00A70C0C">
            <w:pPr>
              <w:tabs>
                <w:tab w:val="decimal" w:pos="792"/>
              </w:tabs>
              <w:jc w:val="center"/>
              <w:rPr>
                <w:rFonts w:cstheme="minorHAnsi"/>
                <w:color w:val="000000"/>
                <w:spacing w:val="-6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2077" w:type="dxa"/>
            <w:vAlign w:val="center"/>
          </w:tcPr>
          <w:p w14:paraId="06187CBB" w14:textId="77777777" w:rsidR="000830FC" w:rsidRPr="00D016D3" w:rsidRDefault="000830FC" w:rsidP="00A70C0C">
            <w:pPr>
              <w:tabs>
                <w:tab w:val="decimal" w:pos="792"/>
              </w:tabs>
              <w:jc w:val="center"/>
              <w:rPr>
                <w:rFonts w:cstheme="minorHAnsi"/>
                <w:color w:val="000000"/>
                <w:spacing w:val="-6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0830FC" w:rsidRPr="00E87289" w14:paraId="34A74D44" w14:textId="77777777" w:rsidTr="00A70C0C">
        <w:tc>
          <w:tcPr>
            <w:tcW w:w="3201" w:type="dxa"/>
          </w:tcPr>
          <w:p w14:paraId="66C3EC10" w14:textId="77777777" w:rsidR="000830FC" w:rsidRPr="00D016D3" w:rsidRDefault="000830FC" w:rsidP="00CC0800">
            <w:pPr>
              <w:tabs>
                <w:tab w:val="decimal" w:pos="432"/>
                <w:tab w:val="decimal" w:pos="792"/>
              </w:tabs>
              <w:rPr>
                <w:rFonts w:cstheme="minorHAnsi"/>
                <w:color w:val="000000"/>
                <w:spacing w:val="-2"/>
              </w:rPr>
            </w:pPr>
            <w:r w:rsidRPr="00D016D3">
              <w:rPr>
                <w:rFonts w:cstheme="minorHAnsi"/>
                <w:color w:val="000000"/>
                <w:spacing w:val="3"/>
              </w:rPr>
              <w:t>Elektrické nastavení výšky lůžka v rozsahu min. 60 cm (jako lůžko) až 9</w:t>
            </w:r>
            <w:r>
              <w:rPr>
                <w:rFonts w:cstheme="minorHAnsi"/>
                <w:color w:val="000000"/>
                <w:spacing w:val="3"/>
              </w:rPr>
              <w:t>9</w:t>
            </w:r>
            <w:r w:rsidRPr="00D016D3">
              <w:rPr>
                <w:rFonts w:cstheme="minorHAnsi"/>
                <w:color w:val="000000"/>
                <w:spacing w:val="3"/>
              </w:rPr>
              <w:t xml:space="preserve"> cm (např. porod, transport, resuscitace) měřené od podlahy včetně matrace.</w:t>
            </w:r>
          </w:p>
        </w:tc>
        <w:tc>
          <w:tcPr>
            <w:tcW w:w="1609" w:type="dxa"/>
            <w:vAlign w:val="center"/>
          </w:tcPr>
          <w:p w14:paraId="05440B8A" w14:textId="77777777" w:rsidR="000830FC" w:rsidRDefault="000830FC" w:rsidP="00A70C0C">
            <w:pPr>
              <w:tabs>
                <w:tab w:val="decimal" w:pos="432"/>
                <w:tab w:val="decimal" w:pos="792"/>
              </w:tabs>
              <w:jc w:val="center"/>
              <w:rPr>
                <w:rFonts w:cstheme="minorHAnsi"/>
                <w:color w:val="000000"/>
                <w:spacing w:val="3"/>
              </w:rPr>
            </w:pPr>
          </w:p>
          <w:p w14:paraId="1E7B6BED" w14:textId="77777777" w:rsidR="000830FC" w:rsidRPr="00D016D3" w:rsidRDefault="000830FC" w:rsidP="00A70C0C">
            <w:pPr>
              <w:tabs>
                <w:tab w:val="decimal" w:pos="432"/>
                <w:tab w:val="decimal" w:pos="792"/>
              </w:tabs>
              <w:jc w:val="center"/>
              <w:rPr>
                <w:rFonts w:cstheme="minorHAnsi"/>
                <w:color w:val="000000"/>
                <w:spacing w:val="3"/>
              </w:rPr>
            </w:pPr>
            <w:r>
              <w:rPr>
                <w:rFonts w:cstheme="minorHAnsi"/>
                <w:color w:val="000000"/>
                <w:spacing w:val="3"/>
              </w:rPr>
              <w:t>rozsah min. 60 cm až 90 cm</w:t>
            </w:r>
          </w:p>
        </w:tc>
        <w:tc>
          <w:tcPr>
            <w:tcW w:w="2185" w:type="dxa"/>
            <w:vAlign w:val="center"/>
          </w:tcPr>
          <w:p w14:paraId="7FE81ED0" w14:textId="77777777" w:rsidR="000830FC" w:rsidRPr="00D016D3" w:rsidRDefault="000830FC" w:rsidP="00A70C0C">
            <w:pPr>
              <w:tabs>
                <w:tab w:val="decimal" w:pos="432"/>
                <w:tab w:val="decimal" w:pos="792"/>
              </w:tabs>
              <w:jc w:val="center"/>
              <w:rPr>
                <w:rFonts w:cstheme="minorHAnsi"/>
                <w:color w:val="000000"/>
                <w:spacing w:val="3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2077" w:type="dxa"/>
            <w:vAlign w:val="center"/>
          </w:tcPr>
          <w:p w14:paraId="06F308DA" w14:textId="77777777" w:rsidR="000830FC" w:rsidRPr="00D016D3" w:rsidRDefault="000830FC" w:rsidP="00A70C0C">
            <w:pPr>
              <w:tabs>
                <w:tab w:val="decimal" w:pos="432"/>
                <w:tab w:val="decimal" w:pos="792"/>
              </w:tabs>
              <w:jc w:val="center"/>
              <w:rPr>
                <w:rFonts w:cstheme="minorHAnsi"/>
                <w:color w:val="000000"/>
                <w:spacing w:val="3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0830FC" w:rsidRPr="00E87289" w14:paraId="0C2DB216" w14:textId="77777777" w:rsidTr="00A70C0C">
        <w:tc>
          <w:tcPr>
            <w:tcW w:w="3201" w:type="dxa"/>
          </w:tcPr>
          <w:p w14:paraId="114BFAC7" w14:textId="77777777" w:rsidR="000830FC" w:rsidRPr="00D016D3" w:rsidRDefault="000830FC" w:rsidP="00CC0800">
            <w:pPr>
              <w:tabs>
                <w:tab w:val="decimal" w:pos="792"/>
              </w:tabs>
              <w:rPr>
                <w:rFonts w:cstheme="minorHAnsi"/>
                <w:color w:val="000000"/>
                <w:spacing w:val="2"/>
              </w:rPr>
            </w:pPr>
            <w:r>
              <w:rPr>
                <w:rFonts w:cstheme="minorHAnsi"/>
                <w:color w:val="000000"/>
                <w:spacing w:val="2"/>
              </w:rPr>
              <w:t>N</w:t>
            </w:r>
            <w:r w:rsidRPr="00D016D3">
              <w:rPr>
                <w:rFonts w:cstheme="minorHAnsi"/>
                <w:color w:val="000000"/>
                <w:spacing w:val="2"/>
              </w:rPr>
              <w:t xml:space="preserve">áklon </w:t>
            </w:r>
            <w:r w:rsidRPr="00D016D3">
              <w:rPr>
                <w:rFonts w:cstheme="minorHAnsi"/>
                <w:color w:val="000000"/>
                <w:spacing w:val="-7"/>
              </w:rPr>
              <w:t xml:space="preserve">pánevního dílu </w:t>
            </w:r>
            <w:r>
              <w:rPr>
                <w:rFonts w:cstheme="minorHAnsi"/>
                <w:color w:val="000000"/>
                <w:spacing w:val="-7"/>
              </w:rPr>
              <w:t>proti zdvihu</w:t>
            </w:r>
            <w:r w:rsidRPr="00D016D3">
              <w:rPr>
                <w:rFonts w:cstheme="minorHAnsi"/>
                <w:color w:val="000000"/>
                <w:spacing w:val="2"/>
              </w:rPr>
              <w:t xml:space="preserve"> zádového dílu. </w:t>
            </w:r>
            <w:r>
              <w:rPr>
                <w:rFonts w:cstheme="minorHAnsi"/>
                <w:color w:val="000000"/>
                <w:spacing w:val="2"/>
              </w:rPr>
              <w:t>Toto nastavení ložné plochy</w:t>
            </w:r>
            <w:r w:rsidRPr="00D016D3">
              <w:rPr>
                <w:rFonts w:cstheme="minorHAnsi"/>
                <w:color w:val="000000"/>
                <w:spacing w:val="2"/>
              </w:rPr>
              <w:t xml:space="preserve"> zabraňuje </w:t>
            </w:r>
            <w:r w:rsidRPr="00D016D3">
              <w:rPr>
                <w:rFonts w:cstheme="minorHAnsi"/>
                <w:color w:val="000000"/>
                <w:spacing w:val="-7"/>
              </w:rPr>
              <w:t>posunu (sjíždění) rodičky. Oba díly e</w:t>
            </w:r>
            <w:r w:rsidRPr="00D016D3">
              <w:rPr>
                <w:rFonts w:cstheme="minorHAnsi"/>
                <w:color w:val="000000"/>
              </w:rPr>
              <w:t>lektricky ovládané.</w:t>
            </w:r>
          </w:p>
        </w:tc>
        <w:tc>
          <w:tcPr>
            <w:tcW w:w="1609" w:type="dxa"/>
            <w:vAlign w:val="center"/>
          </w:tcPr>
          <w:p w14:paraId="2AE06C4D" w14:textId="77777777" w:rsidR="000830FC" w:rsidRDefault="000830FC" w:rsidP="00A70C0C">
            <w:pPr>
              <w:jc w:val="center"/>
              <w:rPr>
                <w:rFonts w:cstheme="minorHAnsi"/>
                <w:color w:val="000000"/>
                <w:spacing w:val="2"/>
              </w:rPr>
            </w:pPr>
            <w:r>
              <w:rPr>
                <w:rFonts w:cstheme="minorHAnsi"/>
                <w:color w:val="000000"/>
                <w:spacing w:val="2"/>
              </w:rPr>
              <w:t>Ano</w:t>
            </w:r>
          </w:p>
        </w:tc>
        <w:tc>
          <w:tcPr>
            <w:tcW w:w="2185" w:type="dxa"/>
            <w:vAlign w:val="center"/>
          </w:tcPr>
          <w:p w14:paraId="7EA78ECD" w14:textId="77777777" w:rsidR="000830FC" w:rsidRDefault="000830FC" w:rsidP="00A70C0C">
            <w:pPr>
              <w:tabs>
                <w:tab w:val="decimal" w:pos="792"/>
              </w:tabs>
              <w:jc w:val="center"/>
              <w:rPr>
                <w:rFonts w:cstheme="minorHAnsi"/>
                <w:color w:val="000000"/>
                <w:spacing w:val="2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2077" w:type="dxa"/>
            <w:vAlign w:val="center"/>
          </w:tcPr>
          <w:p w14:paraId="7D1E3D97" w14:textId="77777777" w:rsidR="000830FC" w:rsidRDefault="000830FC" w:rsidP="00A70C0C">
            <w:pPr>
              <w:tabs>
                <w:tab w:val="decimal" w:pos="792"/>
              </w:tabs>
              <w:jc w:val="center"/>
              <w:rPr>
                <w:rFonts w:cstheme="minorHAnsi"/>
                <w:color w:val="000000"/>
                <w:spacing w:val="2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0830FC" w:rsidRPr="00E87289" w14:paraId="70223E32" w14:textId="77777777" w:rsidTr="00A70C0C">
        <w:tc>
          <w:tcPr>
            <w:tcW w:w="3201" w:type="dxa"/>
          </w:tcPr>
          <w:p w14:paraId="50159C94" w14:textId="77777777" w:rsidR="000830FC" w:rsidRPr="00D016D3" w:rsidRDefault="000830FC" w:rsidP="00CC0800">
            <w:pPr>
              <w:tabs>
                <w:tab w:val="decimal" w:pos="792"/>
              </w:tabs>
              <w:rPr>
                <w:rFonts w:cstheme="minorHAnsi"/>
                <w:color w:val="000000"/>
              </w:rPr>
            </w:pPr>
            <w:r w:rsidRPr="00D016D3">
              <w:rPr>
                <w:rFonts w:cstheme="minorHAnsi"/>
                <w:color w:val="000000"/>
              </w:rPr>
              <w:t xml:space="preserve">Nastavení pozice </w:t>
            </w:r>
            <w:proofErr w:type="spellStart"/>
            <w:r w:rsidRPr="00D016D3">
              <w:rPr>
                <w:rFonts w:cstheme="minorHAnsi"/>
                <w:color w:val="000000"/>
              </w:rPr>
              <w:t>Trendelenburg</w:t>
            </w:r>
            <w:proofErr w:type="spellEnd"/>
            <w:r w:rsidRPr="00D016D3">
              <w:rPr>
                <w:rFonts w:cstheme="minorHAnsi"/>
                <w:color w:val="000000"/>
              </w:rPr>
              <w:t xml:space="preserve"> pro celou </w:t>
            </w:r>
            <w:r w:rsidRPr="00D016D3">
              <w:rPr>
                <w:rFonts w:cstheme="minorHAnsi"/>
                <w:color w:val="000000"/>
                <w:spacing w:val="-2"/>
              </w:rPr>
              <w:t>ložnou plochu lůžka.</w:t>
            </w:r>
          </w:p>
        </w:tc>
        <w:tc>
          <w:tcPr>
            <w:tcW w:w="1609" w:type="dxa"/>
            <w:vAlign w:val="center"/>
          </w:tcPr>
          <w:p w14:paraId="6824C882" w14:textId="77777777" w:rsidR="000830FC" w:rsidRPr="00D016D3" w:rsidRDefault="000830FC" w:rsidP="00A70C0C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  <w:spacing w:val="4"/>
              </w:rPr>
              <w:t>Ano</w:t>
            </w:r>
          </w:p>
        </w:tc>
        <w:tc>
          <w:tcPr>
            <w:tcW w:w="2185" w:type="dxa"/>
            <w:vAlign w:val="center"/>
          </w:tcPr>
          <w:p w14:paraId="662D0EE6" w14:textId="77777777" w:rsidR="000830FC" w:rsidRPr="00D016D3" w:rsidRDefault="000830FC" w:rsidP="00A70C0C">
            <w:pPr>
              <w:tabs>
                <w:tab w:val="decimal" w:pos="792"/>
              </w:tabs>
              <w:jc w:val="center"/>
              <w:rPr>
                <w:rFonts w:cstheme="minorHAnsi"/>
                <w:color w:val="00000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2077" w:type="dxa"/>
            <w:vAlign w:val="center"/>
          </w:tcPr>
          <w:p w14:paraId="69A16811" w14:textId="77777777" w:rsidR="000830FC" w:rsidRPr="00D016D3" w:rsidRDefault="000830FC" w:rsidP="00A70C0C">
            <w:pPr>
              <w:tabs>
                <w:tab w:val="decimal" w:pos="792"/>
              </w:tabs>
              <w:jc w:val="center"/>
              <w:rPr>
                <w:rFonts w:cstheme="minorHAnsi"/>
                <w:color w:val="000000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0830FC" w:rsidRPr="00E87289" w14:paraId="1CAAFCCC" w14:textId="77777777" w:rsidTr="007740D6">
        <w:tc>
          <w:tcPr>
            <w:tcW w:w="3201" w:type="dxa"/>
            <w:vAlign w:val="center"/>
          </w:tcPr>
          <w:p w14:paraId="6CB90530" w14:textId="77777777" w:rsidR="000830FC" w:rsidRPr="00D016D3" w:rsidRDefault="000830FC" w:rsidP="007740D6">
            <w:pPr>
              <w:tabs>
                <w:tab w:val="decimal" w:pos="792"/>
              </w:tabs>
              <w:rPr>
                <w:rFonts w:cstheme="minorHAnsi"/>
                <w:color w:val="000000"/>
                <w:spacing w:val="3"/>
              </w:rPr>
            </w:pPr>
            <w:r w:rsidRPr="00D016D3">
              <w:rPr>
                <w:rFonts w:cstheme="minorHAnsi"/>
                <w:color w:val="000000"/>
                <w:spacing w:val="3"/>
              </w:rPr>
              <w:t>Mechanické ovládání polohy KPR z obou stran. Ovládací prvky jsou navzájem nezávislé.</w:t>
            </w:r>
          </w:p>
        </w:tc>
        <w:tc>
          <w:tcPr>
            <w:tcW w:w="1609" w:type="dxa"/>
            <w:vAlign w:val="center"/>
          </w:tcPr>
          <w:p w14:paraId="1108FA8D" w14:textId="77777777" w:rsidR="000830FC" w:rsidRDefault="000830FC" w:rsidP="00A70C0C">
            <w:pPr>
              <w:jc w:val="center"/>
            </w:pPr>
            <w:r w:rsidRPr="00D23421">
              <w:rPr>
                <w:rFonts w:cstheme="minorHAnsi"/>
                <w:color w:val="000000"/>
                <w:spacing w:val="4"/>
              </w:rPr>
              <w:t>Ano</w:t>
            </w:r>
          </w:p>
        </w:tc>
        <w:tc>
          <w:tcPr>
            <w:tcW w:w="2185" w:type="dxa"/>
            <w:vAlign w:val="center"/>
          </w:tcPr>
          <w:p w14:paraId="2080AD4B" w14:textId="77777777" w:rsidR="000830FC" w:rsidRPr="00D016D3" w:rsidRDefault="000830FC" w:rsidP="00A70C0C">
            <w:pPr>
              <w:tabs>
                <w:tab w:val="decimal" w:pos="792"/>
              </w:tabs>
              <w:jc w:val="center"/>
              <w:rPr>
                <w:rFonts w:cstheme="minorHAnsi"/>
                <w:color w:val="000000"/>
                <w:spacing w:val="3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2077" w:type="dxa"/>
            <w:vAlign w:val="center"/>
          </w:tcPr>
          <w:p w14:paraId="0384E753" w14:textId="77777777" w:rsidR="000830FC" w:rsidRPr="00D016D3" w:rsidRDefault="000830FC" w:rsidP="00A70C0C">
            <w:pPr>
              <w:tabs>
                <w:tab w:val="decimal" w:pos="792"/>
              </w:tabs>
              <w:jc w:val="center"/>
              <w:rPr>
                <w:rFonts w:cstheme="minorHAnsi"/>
                <w:color w:val="000000"/>
                <w:spacing w:val="3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0830FC" w:rsidRPr="00E87289" w14:paraId="09D28853" w14:textId="77777777" w:rsidTr="007740D6">
        <w:tc>
          <w:tcPr>
            <w:tcW w:w="3201" w:type="dxa"/>
            <w:vAlign w:val="center"/>
          </w:tcPr>
          <w:p w14:paraId="66B0E6F0" w14:textId="77777777" w:rsidR="000830FC" w:rsidRPr="00D016D3" w:rsidRDefault="000830FC" w:rsidP="007740D6">
            <w:pPr>
              <w:rPr>
                <w:rFonts w:cstheme="minorHAnsi"/>
                <w:color w:val="000000"/>
                <w:spacing w:val="2"/>
              </w:rPr>
            </w:pPr>
            <w:r w:rsidRPr="00D016D3">
              <w:rPr>
                <w:rFonts w:cstheme="minorHAnsi"/>
                <w:color w:val="000000"/>
                <w:spacing w:val="2"/>
              </w:rPr>
              <w:t xml:space="preserve">Nožní část </w:t>
            </w:r>
            <w:proofErr w:type="spellStart"/>
            <w:r w:rsidRPr="00D016D3">
              <w:rPr>
                <w:rFonts w:cstheme="minorHAnsi"/>
                <w:color w:val="000000"/>
                <w:spacing w:val="2"/>
              </w:rPr>
              <w:t>zasunutelná</w:t>
            </w:r>
            <w:proofErr w:type="spellEnd"/>
            <w:r w:rsidRPr="00D016D3">
              <w:rPr>
                <w:rFonts w:cstheme="minorHAnsi"/>
                <w:color w:val="000000"/>
                <w:spacing w:val="2"/>
              </w:rPr>
              <w:t xml:space="preserve"> </w:t>
            </w:r>
            <w:r>
              <w:rPr>
                <w:rFonts w:cstheme="minorHAnsi"/>
                <w:color w:val="000000"/>
                <w:spacing w:val="2"/>
              </w:rPr>
              <w:t xml:space="preserve">pod ložnou plochu </w:t>
            </w:r>
            <w:r w:rsidRPr="00D016D3">
              <w:rPr>
                <w:rFonts w:cstheme="minorHAnsi"/>
                <w:color w:val="000000"/>
                <w:spacing w:val="2"/>
              </w:rPr>
              <w:t>pro</w:t>
            </w:r>
            <w:r>
              <w:rPr>
                <w:rFonts w:cstheme="minorHAnsi"/>
                <w:color w:val="000000"/>
                <w:spacing w:val="2"/>
              </w:rPr>
              <w:t xml:space="preserve"> použití lůžka v </w:t>
            </w:r>
            <w:r w:rsidRPr="00D016D3">
              <w:rPr>
                <w:rFonts w:cstheme="minorHAnsi"/>
                <w:color w:val="000000"/>
                <w:spacing w:val="2"/>
              </w:rPr>
              <w:t>porodní</w:t>
            </w:r>
            <w:r>
              <w:rPr>
                <w:rFonts w:cstheme="minorHAnsi"/>
                <w:color w:val="000000"/>
                <w:spacing w:val="2"/>
              </w:rPr>
              <w:t xml:space="preserve"> fázi</w:t>
            </w:r>
            <w:r w:rsidRPr="00D016D3">
              <w:rPr>
                <w:rFonts w:cstheme="minorHAnsi"/>
                <w:color w:val="000000"/>
                <w:spacing w:val="2"/>
              </w:rPr>
              <w:t>.</w:t>
            </w:r>
          </w:p>
        </w:tc>
        <w:tc>
          <w:tcPr>
            <w:tcW w:w="1609" w:type="dxa"/>
            <w:vAlign w:val="center"/>
          </w:tcPr>
          <w:p w14:paraId="2B98744F" w14:textId="77777777" w:rsidR="000830FC" w:rsidRDefault="000830FC" w:rsidP="00A70C0C">
            <w:pPr>
              <w:jc w:val="center"/>
            </w:pPr>
            <w:r w:rsidRPr="00D23421">
              <w:rPr>
                <w:rFonts w:cstheme="minorHAnsi"/>
                <w:color w:val="000000"/>
                <w:spacing w:val="4"/>
              </w:rPr>
              <w:t>Ano</w:t>
            </w:r>
          </w:p>
        </w:tc>
        <w:tc>
          <w:tcPr>
            <w:tcW w:w="2185" w:type="dxa"/>
            <w:vAlign w:val="center"/>
          </w:tcPr>
          <w:p w14:paraId="12B2BC7D" w14:textId="77777777" w:rsidR="000830FC" w:rsidRPr="00D016D3" w:rsidRDefault="000830FC" w:rsidP="00A70C0C">
            <w:pPr>
              <w:jc w:val="center"/>
              <w:rPr>
                <w:rFonts w:cstheme="minorHAnsi"/>
                <w:color w:val="000000"/>
                <w:spacing w:val="2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2077" w:type="dxa"/>
            <w:vAlign w:val="center"/>
          </w:tcPr>
          <w:p w14:paraId="6DF5CD51" w14:textId="77777777" w:rsidR="000830FC" w:rsidRPr="00D016D3" w:rsidRDefault="000830FC" w:rsidP="00A70C0C">
            <w:pPr>
              <w:jc w:val="center"/>
              <w:rPr>
                <w:rFonts w:cstheme="minorHAnsi"/>
                <w:color w:val="000000"/>
                <w:spacing w:val="2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0830FC" w:rsidRPr="00E87289" w14:paraId="2F173231" w14:textId="77777777" w:rsidTr="007740D6">
        <w:tc>
          <w:tcPr>
            <w:tcW w:w="3201" w:type="dxa"/>
            <w:vAlign w:val="center"/>
          </w:tcPr>
          <w:p w14:paraId="6CC4A134" w14:textId="77777777" w:rsidR="000830FC" w:rsidRPr="00D016D3" w:rsidRDefault="000830FC" w:rsidP="007740D6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  <w:spacing w:val="4"/>
              </w:rPr>
              <w:t>M</w:t>
            </w:r>
            <w:r w:rsidRPr="00D016D3">
              <w:rPr>
                <w:rFonts w:cstheme="minorHAnsi"/>
                <w:color w:val="000000"/>
                <w:spacing w:val="4"/>
              </w:rPr>
              <w:t xml:space="preserve">anévrovatelnost opěrek chodidel a lýtek, </w:t>
            </w:r>
            <w:r>
              <w:rPr>
                <w:rFonts w:cstheme="minorHAnsi"/>
                <w:color w:val="000000"/>
                <w:spacing w:val="-4"/>
              </w:rPr>
              <w:t>ovládané</w:t>
            </w:r>
            <w:r w:rsidRPr="00D016D3">
              <w:rPr>
                <w:rFonts w:cstheme="minorHAnsi"/>
                <w:color w:val="000000"/>
                <w:spacing w:val="-4"/>
              </w:rPr>
              <w:t xml:space="preserve"> jednou rukou.</w:t>
            </w:r>
          </w:p>
        </w:tc>
        <w:tc>
          <w:tcPr>
            <w:tcW w:w="1609" w:type="dxa"/>
            <w:vAlign w:val="center"/>
          </w:tcPr>
          <w:p w14:paraId="4E694BEA" w14:textId="77777777" w:rsidR="000830FC" w:rsidRDefault="000830FC" w:rsidP="00A70C0C">
            <w:pPr>
              <w:jc w:val="center"/>
            </w:pPr>
            <w:r w:rsidRPr="00D23421">
              <w:rPr>
                <w:rFonts w:cstheme="minorHAnsi"/>
                <w:color w:val="000000"/>
                <w:spacing w:val="4"/>
              </w:rPr>
              <w:t>Ano</w:t>
            </w:r>
          </w:p>
        </w:tc>
        <w:tc>
          <w:tcPr>
            <w:tcW w:w="2185" w:type="dxa"/>
            <w:vAlign w:val="center"/>
          </w:tcPr>
          <w:p w14:paraId="38922BF2" w14:textId="77777777" w:rsidR="000830FC" w:rsidRPr="00D016D3" w:rsidRDefault="000830FC" w:rsidP="00A70C0C">
            <w:pPr>
              <w:jc w:val="center"/>
              <w:rPr>
                <w:rFonts w:cstheme="minorHAnsi"/>
                <w:color w:val="000000"/>
                <w:spacing w:val="4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2077" w:type="dxa"/>
            <w:vAlign w:val="center"/>
          </w:tcPr>
          <w:p w14:paraId="5AACB7E2" w14:textId="77777777" w:rsidR="000830FC" w:rsidRPr="00D016D3" w:rsidRDefault="000830FC" w:rsidP="00A70C0C">
            <w:pPr>
              <w:jc w:val="center"/>
              <w:rPr>
                <w:rFonts w:cstheme="minorHAnsi"/>
                <w:color w:val="000000"/>
                <w:spacing w:val="4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0830FC" w:rsidRPr="00E87289" w14:paraId="7C0E7D0D" w14:textId="77777777" w:rsidTr="007740D6">
        <w:tc>
          <w:tcPr>
            <w:tcW w:w="3201" w:type="dxa"/>
            <w:vAlign w:val="center"/>
          </w:tcPr>
          <w:p w14:paraId="27ED5A85" w14:textId="77777777" w:rsidR="000830FC" w:rsidRPr="00D016D3" w:rsidRDefault="000830FC" w:rsidP="007740D6">
            <w:pPr>
              <w:tabs>
                <w:tab w:val="decimal" w:pos="792"/>
              </w:tabs>
              <w:rPr>
                <w:rFonts w:cstheme="minorHAnsi"/>
                <w:color w:val="000000"/>
                <w:spacing w:val="4"/>
              </w:rPr>
            </w:pPr>
            <w:r w:rsidRPr="00D016D3">
              <w:rPr>
                <w:rFonts w:cstheme="minorHAnsi"/>
                <w:color w:val="000000"/>
                <w:spacing w:val="4"/>
              </w:rPr>
              <w:t>Integrovaná pomocná porodní madla sklopná pod lůžko.</w:t>
            </w:r>
          </w:p>
        </w:tc>
        <w:tc>
          <w:tcPr>
            <w:tcW w:w="1609" w:type="dxa"/>
            <w:vAlign w:val="center"/>
          </w:tcPr>
          <w:p w14:paraId="57B65630" w14:textId="77777777" w:rsidR="000830FC" w:rsidRDefault="000830FC" w:rsidP="00A70C0C">
            <w:pPr>
              <w:jc w:val="center"/>
            </w:pPr>
            <w:r w:rsidRPr="00D23421">
              <w:rPr>
                <w:rFonts w:cstheme="minorHAnsi"/>
                <w:color w:val="000000"/>
                <w:spacing w:val="4"/>
              </w:rPr>
              <w:t>Ano</w:t>
            </w:r>
          </w:p>
        </w:tc>
        <w:tc>
          <w:tcPr>
            <w:tcW w:w="2185" w:type="dxa"/>
            <w:vAlign w:val="center"/>
          </w:tcPr>
          <w:p w14:paraId="09156048" w14:textId="77777777" w:rsidR="000830FC" w:rsidRPr="00D016D3" w:rsidRDefault="000830FC" w:rsidP="00A70C0C">
            <w:pPr>
              <w:tabs>
                <w:tab w:val="decimal" w:pos="792"/>
              </w:tabs>
              <w:jc w:val="center"/>
              <w:rPr>
                <w:rFonts w:cstheme="minorHAnsi"/>
                <w:color w:val="000000"/>
                <w:spacing w:val="4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2077" w:type="dxa"/>
            <w:vAlign w:val="center"/>
          </w:tcPr>
          <w:p w14:paraId="141B72C4" w14:textId="77777777" w:rsidR="000830FC" w:rsidRPr="00D016D3" w:rsidRDefault="000830FC" w:rsidP="00A70C0C">
            <w:pPr>
              <w:tabs>
                <w:tab w:val="decimal" w:pos="792"/>
              </w:tabs>
              <w:jc w:val="center"/>
              <w:rPr>
                <w:rFonts w:cstheme="minorHAnsi"/>
                <w:color w:val="000000"/>
                <w:spacing w:val="4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0830FC" w:rsidRPr="00E87289" w14:paraId="33E4DFD4" w14:textId="77777777" w:rsidTr="007740D6">
        <w:tc>
          <w:tcPr>
            <w:tcW w:w="3201" w:type="dxa"/>
            <w:vAlign w:val="center"/>
          </w:tcPr>
          <w:p w14:paraId="52E0503C" w14:textId="77777777" w:rsidR="000830FC" w:rsidRPr="00D016D3" w:rsidRDefault="000830FC" w:rsidP="007740D6">
            <w:pPr>
              <w:rPr>
                <w:rFonts w:cstheme="minorHAnsi"/>
                <w:color w:val="000000"/>
                <w:spacing w:val="3"/>
              </w:rPr>
            </w:pPr>
            <w:r w:rsidRPr="00D016D3">
              <w:rPr>
                <w:rFonts w:cstheme="minorHAnsi"/>
                <w:color w:val="000000"/>
                <w:spacing w:val="3"/>
              </w:rPr>
              <w:t>Infuzní stojan výškově nastavitelný umístěný u hlavy rodičky, nezvětšující půdorys lůžka a použitelný při všech polohách lůžka.</w:t>
            </w:r>
          </w:p>
        </w:tc>
        <w:tc>
          <w:tcPr>
            <w:tcW w:w="1609" w:type="dxa"/>
            <w:vAlign w:val="center"/>
          </w:tcPr>
          <w:p w14:paraId="0272F906" w14:textId="77777777" w:rsidR="000830FC" w:rsidRDefault="000830FC" w:rsidP="00A70C0C">
            <w:pPr>
              <w:jc w:val="center"/>
            </w:pPr>
            <w:r w:rsidRPr="00D23421">
              <w:rPr>
                <w:rFonts w:cstheme="minorHAnsi"/>
                <w:color w:val="000000"/>
                <w:spacing w:val="4"/>
              </w:rPr>
              <w:t>Ano</w:t>
            </w:r>
          </w:p>
        </w:tc>
        <w:tc>
          <w:tcPr>
            <w:tcW w:w="2185" w:type="dxa"/>
            <w:vAlign w:val="center"/>
          </w:tcPr>
          <w:p w14:paraId="0FC80BE3" w14:textId="77777777" w:rsidR="000830FC" w:rsidRPr="00D016D3" w:rsidRDefault="000830FC" w:rsidP="00A70C0C">
            <w:pPr>
              <w:tabs>
                <w:tab w:val="decimal" w:pos="792"/>
              </w:tabs>
              <w:jc w:val="center"/>
              <w:rPr>
                <w:rFonts w:cstheme="minorHAnsi"/>
                <w:color w:val="000000"/>
                <w:spacing w:val="3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2077" w:type="dxa"/>
            <w:vAlign w:val="center"/>
          </w:tcPr>
          <w:p w14:paraId="087CB97F" w14:textId="77777777" w:rsidR="000830FC" w:rsidRPr="00D016D3" w:rsidRDefault="000830FC" w:rsidP="00A70C0C">
            <w:pPr>
              <w:tabs>
                <w:tab w:val="decimal" w:pos="792"/>
              </w:tabs>
              <w:jc w:val="center"/>
              <w:rPr>
                <w:rFonts w:cstheme="minorHAnsi"/>
                <w:color w:val="000000"/>
                <w:spacing w:val="3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0830FC" w:rsidRPr="00E87289" w14:paraId="0583E135" w14:textId="77777777" w:rsidTr="007740D6">
        <w:tc>
          <w:tcPr>
            <w:tcW w:w="3201" w:type="dxa"/>
            <w:vAlign w:val="center"/>
          </w:tcPr>
          <w:p w14:paraId="6E6BA5AC" w14:textId="39FFD4B2" w:rsidR="000830FC" w:rsidRPr="00D016D3" w:rsidRDefault="000830FC" w:rsidP="007740D6">
            <w:pPr>
              <w:tabs>
                <w:tab w:val="decimal" w:pos="792"/>
              </w:tabs>
              <w:rPr>
                <w:rFonts w:cstheme="minorHAnsi"/>
                <w:color w:val="000000"/>
                <w:spacing w:val="-6"/>
              </w:rPr>
            </w:pPr>
            <w:r w:rsidRPr="00D016D3">
              <w:rPr>
                <w:rFonts w:cstheme="minorHAnsi"/>
                <w:color w:val="000000"/>
                <w:spacing w:val="-6"/>
              </w:rPr>
              <w:t>Integrovaná nerezová nádoba s</w:t>
            </w:r>
            <w:r w:rsidR="007740D6">
              <w:rPr>
                <w:rFonts w:cstheme="minorHAnsi"/>
                <w:color w:val="000000"/>
                <w:spacing w:val="-6"/>
              </w:rPr>
              <w:t> </w:t>
            </w:r>
            <w:r>
              <w:rPr>
                <w:rFonts w:cstheme="minorHAnsi"/>
                <w:color w:val="000000"/>
                <w:spacing w:val="-6"/>
              </w:rPr>
              <w:t>objemem</w:t>
            </w:r>
            <w:r w:rsidR="007740D6">
              <w:rPr>
                <w:rFonts w:cstheme="minorHAnsi"/>
                <w:color w:val="000000"/>
                <w:spacing w:val="-6"/>
              </w:rPr>
              <w:t>.</w:t>
            </w:r>
          </w:p>
        </w:tc>
        <w:tc>
          <w:tcPr>
            <w:tcW w:w="1609" w:type="dxa"/>
            <w:vAlign w:val="center"/>
          </w:tcPr>
          <w:p w14:paraId="32BFB9A3" w14:textId="77777777" w:rsidR="000830FC" w:rsidRPr="00D016D3" w:rsidRDefault="000830FC" w:rsidP="00A70C0C">
            <w:pPr>
              <w:jc w:val="center"/>
              <w:rPr>
                <w:rFonts w:cstheme="minorHAnsi"/>
                <w:color w:val="000000"/>
                <w:spacing w:val="-6"/>
              </w:rPr>
            </w:pPr>
            <w:r>
              <w:rPr>
                <w:rFonts w:cstheme="minorHAnsi"/>
                <w:color w:val="000000"/>
                <w:spacing w:val="-6"/>
              </w:rPr>
              <w:t>min. 8 litrů</w:t>
            </w:r>
          </w:p>
        </w:tc>
        <w:tc>
          <w:tcPr>
            <w:tcW w:w="2185" w:type="dxa"/>
            <w:vAlign w:val="center"/>
          </w:tcPr>
          <w:p w14:paraId="00416953" w14:textId="77777777" w:rsidR="000830FC" w:rsidRPr="00D016D3" w:rsidRDefault="000830FC" w:rsidP="00A70C0C">
            <w:pPr>
              <w:tabs>
                <w:tab w:val="decimal" w:pos="792"/>
              </w:tabs>
              <w:jc w:val="center"/>
              <w:rPr>
                <w:rFonts w:cstheme="minorHAnsi"/>
                <w:color w:val="000000"/>
                <w:spacing w:val="-6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2077" w:type="dxa"/>
            <w:vAlign w:val="center"/>
          </w:tcPr>
          <w:p w14:paraId="68725716" w14:textId="77777777" w:rsidR="000830FC" w:rsidRPr="00D016D3" w:rsidRDefault="000830FC" w:rsidP="00A70C0C">
            <w:pPr>
              <w:tabs>
                <w:tab w:val="decimal" w:pos="792"/>
              </w:tabs>
              <w:jc w:val="center"/>
              <w:rPr>
                <w:rFonts w:cstheme="minorHAnsi"/>
                <w:color w:val="000000"/>
                <w:spacing w:val="-6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0830FC" w:rsidRPr="00E87289" w14:paraId="04EA54A1" w14:textId="77777777" w:rsidTr="007740D6">
        <w:tc>
          <w:tcPr>
            <w:tcW w:w="3201" w:type="dxa"/>
            <w:vAlign w:val="center"/>
          </w:tcPr>
          <w:p w14:paraId="2F635392" w14:textId="69294668" w:rsidR="000830FC" w:rsidRPr="00D016D3" w:rsidRDefault="000830FC" w:rsidP="007740D6">
            <w:pPr>
              <w:rPr>
                <w:rFonts w:cstheme="minorHAnsi"/>
                <w:color w:val="000000"/>
                <w:spacing w:val="9"/>
              </w:rPr>
            </w:pPr>
            <w:r w:rsidRPr="00D016D3">
              <w:rPr>
                <w:rFonts w:cstheme="minorHAnsi"/>
                <w:color w:val="000000"/>
                <w:spacing w:val="9"/>
              </w:rPr>
              <w:t>Bezpečnostní noční</w:t>
            </w:r>
            <w:r w:rsidR="007740D6">
              <w:rPr>
                <w:rFonts w:cstheme="minorHAnsi"/>
                <w:color w:val="000000"/>
                <w:spacing w:val="9"/>
              </w:rPr>
              <w:t xml:space="preserve"> </w:t>
            </w:r>
            <w:r w:rsidRPr="00D016D3">
              <w:rPr>
                <w:rFonts w:cstheme="minorHAnsi"/>
                <w:color w:val="000000"/>
                <w:spacing w:val="9"/>
              </w:rPr>
              <w:t>podsvícení.</w:t>
            </w:r>
          </w:p>
        </w:tc>
        <w:tc>
          <w:tcPr>
            <w:tcW w:w="1609" w:type="dxa"/>
            <w:vAlign w:val="center"/>
          </w:tcPr>
          <w:p w14:paraId="1089CD0D" w14:textId="77777777" w:rsidR="000830FC" w:rsidRPr="00D016D3" w:rsidRDefault="000830FC" w:rsidP="00A70C0C">
            <w:pPr>
              <w:jc w:val="center"/>
              <w:rPr>
                <w:rFonts w:cstheme="minorHAnsi"/>
                <w:color w:val="000000"/>
                <w:spacing w:val="9"/>
              </w:rPr>
            </w:pPr>
            <w:r>
              <w:rPr>
                <w:rFonts w:cstheme="minorHAnsi"/>
                <w:color w:val="000000"/>
                <w:spacing w:val="9"/>
              </w:rPr>
              <w:t>Ano</w:t>
            </w:r>
          </w:p>
        </w:tc>
        <w:tc>
          <w:tcPr>
            <w:tcW w:w="2185" w:type="dxa"/>
            <w:vAlign w:val="center"/>
          </w:tcPr>
          <w:p w14:paraId="118C2A5E" w14:textId="77777777" w:rsidR="000830FC" w:rsidRPr="00D016D3" w:rsidRDefault="000830FC" w:rsidP="00A70C0C">
            <w:pPr>
              <w:tabs>
                <w:tab w:val="decimal" w:pos="792"/>
              </w:tabs>
              <w:jc w:val="center"/>
              <w:rPr>
                <w:rFonts w:cstheme="minorHAnsi"/>
                <w:color w:val="000000"/>
                <w:spacing w:val="9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2077" w:type="dxa"/>
            <w:vAlign w:val="center"/>
          </w:tcPr>
          <w:p w14:paraId="494205EE" w14:textId="77777777" w:rsidR="000830FC" w:rsidRPr="00D016D3" w:rsidRDefault="000830FC" w:rsidP="00A70C0C">
            <w:pPr>
              <w:tabs>
                <w:tab w:val="decimal" w:pos="792"/>
              </w:tabs>
              <w:jc w:val="center"/>
              <w:rPr>
                <w:rFonts w:cstheme="minorHAnsi"/>
                <w:color w:val="000000"/>
                <w:spacing w:val="9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0830FC" w:rsidRPr="00E87289" w14:paraId="53909544" w14:textId="77777777" w:rsidTr="007740D6">
        <w:tc>
          <w:tcPr>
            <w:tcW w:w="3201" w:type="dxa"/>
            <w:vAlign w:val="center"/>
          </w:tcPr>
          <w:p w14:paraId="2CBD5DCF" w14:textId="77777777" w:rsidR="000830FC" w:rsidRDefault="000830FC" w:rsidP="007740D6">
            <w:pPr>
              <w:rPr>
                <w:rFonts w:cstheme="minorHAnsi"/>
                <w:color w:val="000000"/>
                <w:spacing w:val="1"/>
              </w:rPr>
            </w:pPr>
            <w:r w:rsidRPr="00D016D3">
              <w:rPr>
                <w:rFonts w:cstheme="minorHAnsi"/>
                <w:color w:val="000000"/>
                <w:spacing w:val="1"/>
              </w:rPr>
              <w:t xml:space="preserve">Šířka lůžka včetně příslušenství </w:t>
            </w:r>
          </w:p>
          <w:p w14:paraId="77C4A650" w14:textId="09BBF2DB" w:rsidR="000830FC" w:rsidRPr="00D016D3" w:rsidRDefault="000830FC" w:rsidP="007740D6">
            <w:pPr>
              <w:rPr>
                <w:rFonts w:cstheme="minorHAnsi"/>
                <w:color w:val="000000"/>
                <w:spacing w:val="1"/>
              </w:rPr>
            </w:pPr>
            <w:r w:rsidRPr="00D016D3">
              <w:rPr>
                <w:rFonts w:cstheme="minorHAnsi"/>
                <w:color w:val="000000"/>
                <w:spacing w:val="4"/>
              </w:rPr>
              <w:t xml:space="preserve">(šířka otvoru dveří na pracovišti </w:t>
            </w:r>
            <w:r w:rsidR="007740D6" w:rsidRPr="00D016D3">
              <w:rPr>
                <w:rFonts w:cstheme="minorHAnsi"/>
                <w:color w:val="000000"/>
                <w:spacing w:val="4"/>
              </w:rPr>
              <w:t>100 cm</w:t>
            </w:r>
            <w:r w:rsidRPr="00D016D3">
              <w:rPr>
                <w:rFonts w:cstheme="minorHAnsi"/>
                <w:color w:val="000000"/>
                <w:spacing w:val="4"/>
              </w:rPr>
              <w:t>).</w:t>
            </w:r>
          </w:p>
        </w:tc>
        <w:tc>
          <w:tcPr>
            <w:tcW w:w="1609" w:type="dxa"/>
            <w:vAlign w:val="center"/>
          </w:tcPr>
          <w:p w14:paraId="4E2D3C47" w14:textId="77777777" w:rsidR="000830FC" w:rsidRPr="00D016D3" w:rsidRDefault="000830FC" w:rsidP="00A70C0C">
            <w:pPr>
              <w:jc w:val="center"/>
              <w:rPr>
                <w:rFonts w:cstheme="minorHAnsi"/>
                <w:color w:val="000000"/>
                <w:spacing w:val="1"/>
              </w:rPr>
            </w:pPr>
            <w:r>
              <w:rPr>
                <w:rFonts w:cstheme="minorHAnsi"/>
                <w:color w:val="000000"/>
                <w:spacing w:val="1"/>
              </w:rPr>
              <w:t>max. 99 cm</w:t>
            </w:r>
          </w:p>
        </w:tc>
        <w:tc>
          <w:tcPr>
            <w:tcW w:w="2185" w:type="dxa"/>
            <w:vAlign w:val="center"/>
          </w:tcPr>
          <w:p w14:paraId="386E5B51" w14:textId="77777777" w:rsidR="000830FC" w:rsidRPr="00D016D3" w:rsidRDefault="000830FC" w:rsidP="00A70C0C">
            <w:pPr>
              <w:jc w:val="center"/>
              <w:rPr>
                <w:rFonts w:cstheme="minorHAnsi"/>
                <w:color w:val="000000"/>
                <w:spacing w:val="1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2077" w:type="dxa"/>
            <w:vAlign w:val="center"/>
          </w:tcPr>
          <w:p w14:paraId="7CB1FF00" w14:textId="77777777" w:rsidR="000830FC" w:rsidRPr="00D016D3" w:rsidRDefault="000830FC" w:rsidP="00A70C0C">
            <w:pPr>
              <w:jc w:val="center"/>
              <w:rPr>
                <w:rFonts w:cstheme="minorHAnsi"/>
                <w:color w:val="000000"/>
                <w:spacing w:val="1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0830FC" w:rsidRPr="00E87289" w14:paraId="7FC97710" w14:textId="77777777" w:rsidTr="007740D6">
        <w:tc>
          <w:tcPr>
            <w:tcW w:w="3201" w:type="dxa"/>
            <w:vAlign w:val="center"/>
          </w:tcPr>
          <w:p w14:paraId="6CBB2BB1" w14:textId="2FF544ED" w:rsidR="000830FC" w:rsidRPr="00D016D3" w:rsidRDefault="000830FC" w:rsidP="007740D6">
            <w:pPr>
              <w:tabs>
                <w:tab w:val="decimal" w:pos="792"/>
              </w:tabs>
              <w:rPr>
                <w:rFonts w:cstheme="minorHAnsi"/>
                <w:color w:val="000000"/>
                <w:spacing w:val="8"/>
              </w:rPr>
            </w:pPr>
            <w:r w:rsidRPr="00D016D3">
              <w:rPr>
                <w:rFonts w:cstheme="minorHAnsi"/>
                <w:color w:val="000000"/>
                <w:spacing w:val="-6"/>
              </w:rPr>
              <w:t>Maximální zatížení lůžka</w:t>
            </w:r>
            <w:r w:rsidR="007740D6">
              <w:rPr>
                <w:rFonts w:cstheme="minorHAnsi"/>
                <w:color w:val="000000"/>
                <w:spacing w:val="-6"/>
              </w:rPr>
              <w:t>.</w:t>
            </w:r>
          </w:p>
        </w:tc>
        <w:tc>
          <w:tcPr>
            <w:tcW w:w="1609" w:type="dxa"/>
            <w:vAlign w:val="center"/>
          </w:tcPr>
          <w:p w14:paraId="638804E8" w14:textId="77777777" w:rsidR="000830FC" w:rsidRPr="00D016D3" w:rsidRDefault="000830FC" w:rsidP="00A70C0C">
            <w:pPr>
              <w:tabs>
                <w:tab w:val="decimal" w:pos="792"/>
              </w:tabs>
              <w:jc w:val="center"/>
              <w:rPr>
                <w:rFonts w:cstheme="minorHAnsi"/>
                <w:color w:val="000000"/>
                <w:spacing w:val="-6"/>
              </w:rPr>
            </w:pPr>
            <w:r w:rsidRPr="00D016D3">
              <w:rPr>
                <w:rFonts w:cstheme="minorHAnsi"/>
                <w:color w:val="000000"/>
                <w:spacing w:val="-6"/>
              </w:rPr>
              <w:t xml:space="preserve">min. 225 kg pro ložnou </w:t>
            </w:r>
            <w:r>
              <w:rPr>
                <w:rFonts w:cstheme="minorHAnsi"/>
                <w:color w:val="000000"/>
                <w:spacing w:val="-2"/>
              </w:rPr>
              <w:t>plochu</w:t>
            </w:r>
          </w:p>
        </w:tc>
        <w:tc>
          <w:tcPr>
            <w:tcW w:w="2185" w:type="dxa"/>
            <w:vAlign w:val="center"/>
          </w:tcPr>
          <w:p w14:paraId="74312FCA" w14:textId="77777777" w:rsidR="000830FC" w:rsidRPr="00D016D3" w:rsidRDefault="000830FC" w:rsidP="00A70C0C">
            <w:pPr>
              <w:tabs>
                <w:tab w:val="decimal" w:pos="792"/>
              </w:tabs>
              <w:jc w:val="center"/>
              <w:rPr>
                <w:rFonts w:cstheme="minorHAnsi"/>
                <w:color w:val="000000"/>
                <w:spacing w:val="-6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2077" w:type="dxa"/>
            <w:vAlign w:val="center"/>
          </w:tcPr>
          <w:p w14:paraId="1E034DB9" w14:textId="77777777" w:rsidR="000830FC" w:rsidRPr="00D016D3" w:rsidRDefault="000830FC" w:rsidP="00A70C0C">
            <w:pPr>
              <w:tabs>
                <w:tab w:val="decimal" w:pos="792"/>
              </w:tabs>
              <w:jc w:val="center"/>
              <w:rPr>
                <w:rFonts w:cstheme="minorHAnsi"/>
                <w:color w:val="000000"/>
                <w:spacing w:val="-6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0830FC" w:rsidRPr="00E87289" w14:paraId="2EF9489C" w14:textId="77777777" w:rsidTr="007740D6">
        <w:tc>
          <w:tcPr>
            <w:tcW w:w="3201" w:type="dxa"/>
            <w:vAlign w:val="center"/>
          </w:tcPr>
          <w:p w14:paraId="6EE99E3D" w14:textId="6F6209D8" w:rsidR="000830FC" w:rsidRPr="00D016D3" w:rsidRDefault="000830FC" w:rsidP="007740D6">
            <w:pPr>
              <w:tabs>
                <w:tab w:val="decimal" w:pos="792"/>
              </w:tabs>
              <w:rPr>
                <w:rFonts w:cstheme="minorHAnsi"/>
                <w:color w:val="000000"/>
                <w:spacing w:val="-6"/>
              </w:rPr>
            </w:pPr>
            <w:r w:rsidRPr="00D016D3">
              <w:rPr>
                <w:rFonts w:cstheme="minorHAnsi"/>
                <w:color w:val="000000"/>
                <w:spacing w:val="-2"/>
              </w:rPr>
              <w:t>Maximální zatížení jen nožní část</w:t>
            </w:r>
            <w:r w:rsidR="007740D6">
              <w:rPr>
                <w:rFonts w:cstheme="minorHAnsi"/>
                <w:color w:val="000000"/>
                <w:spacing w:val="-2"/>
              </w:rPr>
              <w:t>.</w:t>
            </w:r>
            <w:r w:rsidRPr="00D016D3">
              <w:rPr>
                <w:rFonts w:cstheme="minorHAnsi"/>
                <w:color w:val="000000"/>
                <w:spacing w:val="-2"/>
              </w:rPr>
              <w:t xml:space="preserve"> </w:t>
            </w:r>
          </w:p>
        </w:tc>
        <w:tc>
          <w:tcPr>
            <w:tcW w:w="1609" w:type="dxa"/>
            <w:vAlign w:val="center"/>
          </w:tcPr>
          <w:p w14:paraId="13688D10" w14:textId="77777777" w:rsidR="000830FC" w:rsidRPr="00D016D3" w:rsidRDefault="000830FC" w:rsidP="00A70C0C">
            <w:pPr>
              <w:tabs>
                <w:tab w:val="decimal" w:pos="792"/>
              </w:tabs>
              <w:jc w:val="center"/>
              <w:rPr>
                <w:rFonts w:cstheme="minorHAnsi"/>
                <w:color w:val="000000"/>
                <w:spacing w:val="-2"/>
              </w:rPr>
            </w:pPr>
            <w:r>
              <w:rPr>
                <w:rFonts w:cstheme="minorHAnsi"/>
                <w:color w:val="000000"/>
                <w:spacing w:val="-2"/>
              </w:rPr>
              <w:t>min. 150 kg</w:t>
            </w:r>
          </w:p>
        </w:tc>
        <w:tc>
          <w:tcPr>
            <w:tcW w:w="2185" w:type="dxa"/>
            <w:vAlign w:val="center"/>
          </w:tcPr>
          <w:p w14:paraId="2CF85EE1" w14:textId="77777777" w:rsidR="000830FC" w:rsidRPr="00D016D3" w:rsidRDefault="000830FC" w:rsidP="00A70C0C">
            <w:pPr>
              <w:tabs>
                <w:tab w:val="decimal" w:pos="792"/>
              </w:tabs>
              <w:jc w:val="center"/>
              <w:rPr>
                <w:rFonts w:cstheme="minorHAnsi"/>
                <w:color w:val="000000"/>
                <w:spacing w:val="-2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2077" w:type="dxa"/>
            <w:vAlign w:val="center"/>
          </w:tcPr>
          <w:p w14:paraId="4F5C9CD4" w14:textId="77777777" w:rsidR="000830FC" w:rsidRPr="00D016D3" w:rsidRDefault="000830FC" w:rsidP="00A70C0C">
            <w:pPr>
              <w:tabs>
                <w:tab w:val="decimal" w:pos="792"/>
              </w:tabs>
              <w:jc w:val="center"/>
              <w:rPr>
                <w:rFonts w:cstheme="minorHAnsi"/>
                <w:color w:val="000000"/>
                <w:spacing w:val="-2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0830FC" w:rsidRPr="00E87289" w14:paraId="6D02FE4C" w14:textId="77777777" w:rsidTr="007740D6">
        <w:tc>
          <w:tcPr>
            <w:tcW w:w="3201" w:type="dxa"/>
            <w:vAlign w:val="center"/>
          </w:tcPr>
          <w:p w14:paraId="2C63491D" w14:textId="3D6E2645" w:rsidR="000830FC" w:rsidRPr="00D016D3" w:rsidRDefault="000830FC" w:rsidP="007740D6">
            <w:pPr>
              <w:tabs>
                <w:tab w:val="decimal" w:pos="432"/>
              </w:tabs>
              <w:rPr>
                <w:rFonts w:cstheme="minorHAnsi"/>
                <w:color w:val="000000"/>
                <w:spacing w:val="-3"/>
              </w:rPr>
            </w:pPr>
            <w:r w:rsidRPr="00D016D3">
              <w:rPr>
                <w:rFonts w:cstheme="minorHAnsi"/>
                <w:color w:val="000000"/>
                <w:spacing w:val="5"/>
              </w:rPr>
              <w:lastRenderedPageBreak/>
              <w:t>Průměr koleček</w:t>
            </w:r>
            <w:r w:rsidR="007740D6">
              <w:rPr>
                <w:rFonts w:cstheme="minorHAnsi"/>
                <w:color w:val="000000"/>
                <w:spacing w:val="5"/>
              </w:rPr>
              <w:t>.</w:t>
            </w:r>
          </w:p>
        </w:tc>
        <w:tc>
          <w:tcPr>
            <w:tcW w:w="1609" w:type="dxa"/>
          </w:tcPr>
          <w:p w14:paraId="77F8991A" w14:textId="429BDE4C" w:rsidR="000830FC" w:rsidRPr="00D016D3" w:rsidRDefault="000830FC" w:rsidP="00CC0800">
            <w:pPr>
              <w:tabs>
                <w:tab w:val="decimal" w:pos="432"/>
              </w:tabs>
              <w:jc w:val="center"/>
              <w:rPr>
                <w:rFonts w:cstheme="minorHAnsi"/>
                <w:color w:val="000000"/>
                <w:spacing w:val="5"/>
              </w:rPr>
            </w:pPr>
            <w:r w:rsidRPr="00D016D3">
              <w:rPr>
                <w:rFonts w:cstheme="minorHAnsi"/>
                <w:color w:val="000000"/>
                <w:spacing w:val="5"/>
              </w:rPr>
              <w:t>m</w:t>
            </w:r>
            <w:r>
              <w:rPr>
                <w:rFonts w:cstheme="minorHAnsi"/>
                <w:color w:val="000000"/>
                <w:spacing w:val="-3"/>
              </w:rPr>
              <w:t xml:space="preserve">in. </w:t>
            </w:r>
            <w:r w:rsidR="00A70C0C">
              <w:rPr>
                <w:rFonts w:cstheme="minorHAnsi"/>
                <w:color w:val="000000"/>
                <w:spacing w:val="-3"/>
              </w:rPr>
              <w:t>15 cm</w:t>
            </w:r>
          </w:p>
        </w:tc>
        <w:tc>
          <w:tcPr>
            <w:tcW w:w="2185" w:type="dxa"/>
            <w:vAlign w:val="center"/>
          </w:tcPr>
          <w:p w14:paraId="171663CC" w14:textId="77777777" w:rsidR="000830FC" w:rsidRPr="00D016D3" w:rsidRDefault="000830FC" w:rsidP="00A70C0C">
            <w:pPr>
              <w:tabs>
                <w:tab w:val="decimal" w:pos="432"/>
              </w:tabs>
              <w:jc w:val="center"/>
              <w:rPr>
                <w:rFonts w:cstheme="minorHAnsi"/>
                <w:color w:val="000000"/>
                <w:spacing w:val="5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2077" w:type="dxa"/>
            <w:vAlign w:val="center"/>
          </w:tcPr>
          <w:p w14:paraId="50FF4B92" w14:textId="77777777" w:rsidR="000830FC" w:rsidRPr="00D016D3" w:rsidRDefault="000830FC" w:rsidP="00A70C0C">
            <w:pPr>
              <w:tabs>
                <w:tab w:val="decimal" w:pos="432"/>
              </w:tabs>
              <w:jc w:val="center"/>
              <w:rPr>
                <w:rFonts w:cstheme="minorHAnsi"/>
                <w:color w:val="000000"/>
                <w:spacing w:val="5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0830FC" w:rsidRPr="00E87289" w14:paraId="236A41FE" w14:textId="77777777" w:rsidTr="007740D6">
        <w:tc>
          <w:tcPr>
            <w:tcW w:w="3201" w:type="dxa"/>
            <w:vAlign w:val="center"/>
          </w:tcPr>
          <w:p w14:paraId="26E296C8" w14:textId="77777777" w:rsidR="000830FC" w:rsidRPr="00D016D3" w:rsidRDefault="000830FC" w:rsidP="007740D6">
            <w:pPr>
              <w:rPr>
                <w:rFonts w:cstheme="minorHAnsi"/>
                <w:color w:val="000000"/>
                <w:spacing w:val="1"/>
              </w:rPr>
            </w:pPr>
            <w:r w:rsidRPr="00D016D3">
              <w:rPr>
                <w:rFonts w:cstheme="minorHAnsi"/>
                <w:color w:val="000000"/>
                <w:spacing w:val="1"/>
              </w:rPr>
              <w:t>Pedál centrální brzdy všech 4 koleček na obou stranách.</w:t>
            </w:r>
          </w:p>
        </w:tc>
        <w:tc>
          <w:tcPr>
            <w:tcW w:w="1609" w:type="dxa"/>
            <w:vAlign w:val="center"/>
          </w:tcPr>
          <w:p w14:paraId="5DBF4328" w14:textId="77777777" w:rsidR="000830FC" w:rsidRPr="00D016D3" w:rsidRDefault="000830FC" w:rsidP="00A70C0C">
            <w:pPr>
              <w:jc w:val="center"/>
              <w:rPr>
                <w:rFonts w:cstheme="minorHAnsi"/>
                <w:color w:val="000000"/>
                <w:spacing w:val="1"/>
              </w:rPr>
            </w:pPr>
            <w:r>
              <w:rPr>
                <w:rFonts w:cstheme="minorHAnsi"/>
                <w:color w:val="000000"/>
                <w:spacing w:val="1"/>
              </w:rPr>
              <w:t>Ano</w:t>
            </w:r>
          </w:p>
        </w:tc>
        <w:tc>
          <w:tcPr>
            <w:tcW w:w="2185" w:type="dxa"/>
            <w:vAlign w:val="center"/>
          </w:tcPr>
          <w:p w14:paraId="0D8040D5" w14:textId="77777777" w:rsidR="000830FC" w:rsidRPr="00D016D3" w:rsidRDefault="000830FC" w:rsidP="00A70C0C">
            <w:pPr>
              <w:jc w:val="center"/>
              <w:rPr>
                <w:rFonts w:cstheme="minorHAnsi"/>
                <w:color w:val="000000"/>
                <w:spacing w:val="1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2077" w:type="dxa"/>
            <w:vAlign w:val="center"/>
          </w:tcPr>
          <w:p w14:paraId="0C43E30E" w14:textId="77777777" w:rsidR="000830FC" w:rsidRPr="00D016D3" w:rsidRDefault="000830FC" w:rsidP="00A70C0C">
            <w:pPr>
              <w:jc w:val="center"/>
              <w:rPr>
                <w:rFonts w:cstheme="minorHAnsi"/>
                <w:color w:val="000000"/>
                <w:spacing w:val="1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0830FC" w:rsidRPr="00E87289" w14:paraId="3BD6C448" w14:textId="77777777" w:rsidTr="007740D6">
        <w:tc>
          <w:tcPr>
            <w:tcW w:w="3201" w:type="dxa"/>
            <w:vAlign w:val="center"/>
          </w:tcPr>
          <w:p w14:paraId="3E725FB3" w14:textId="77777777" w:rsidR="000830FC" w:rsidRPr="00D016D3" w:rsidRDefault="000830FC" w:rsidP="007740D6">
            <w:pPr>
              <w:tabs>
                <w:tab w:val="decimal" w:pos="432"/>
              </w:tabs>
              <w:rPr>
                <w:rFonts w:cstheme="minorHAnsi"/>
                <w:color w:val="000000"/>
                <w:spacing w:val="-3"/>
              </w:rPr>
            </w:pPr>
            <w:r w:rsidRPr="00D016D3">
              <w:rPr>
                <w:rFonts w:cstheme="minorHAnsi"/>
                <w:color w:val="000000"/>
                <w:spacing w:val="1"/>
              </w:rPr>
              <w:t>Směrové kolečko a transportní madlo usnadňující jízdu s lůžkem.</w:t>
            </w:r>
          </w:p>
        </w:tc>
        <w:tc>
          <w:tcPr>
            <w:tcW w:w="1609" w:type="dxa"/>
            <w:vAlign w:val="center"/>
          </w:tcPr>
          <w:p w14:paraId="44CE393C" w14:textId="77777777" w:rsidR="000830FC" w:rsidRDefault="000830FC" w:rsidP="00A70C0C">
            <w:pPr>
              <w:jc w:val="center"/>
            </w:pPr>
            <w:r w:rsidRPr="004C33D3">
              <w:rPr>
                <w:rFonts w:cstheme="minorHAnsi"/>
                <w:color w:val="000000"/>
                <w:spacing w:val="1"/>
              </w:rPr>
              <w:t>Ano</w:t>
            </w:r>
          </w:p>
        </w:tc>
        <w:tc>
          <w:tcPr>
            <w:tcW w:w="2185" w:type="dxa"/>
            <w:vAlign w:val="center"/>
          </w:tcPr>
          <w:p w14:paraId="36767928" w14:textId="77777777" w:rsidR="000830FC" w:rsidRPr="00D016D3" w:rsidRDefault="000830FC" w:rsidP="00A70C0C">
            <w:pPr>
              <w:tabs>
                <w:tab w:val="decimal" w:pos="432"/>
              </w:tabs>
              <w:jc w:val="center"/>
              <w:rPr>
                <w:rFonts w:cstheme="minorHAnsi"/>
                <w:color w:val="000000"/>
                <w:spacing w:val="1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2077" w:type="dxa"/>
            <w:vAlign w:val="center"/>
          </w:tcPr>
          <w:p w14:paraId="7A12BC82" w14:textId="77777777" w:rsidR="000830FC" w:rsidRPr="00D016D3" w:rsidRDefault="000830FC" w:rsidP="00A70C0C">
            <w:pPr>
              <w:tabs>
                <w:tab w:val="decimal" w:pos="432"/>
              </w:tabs>
              <w:jc w:val="center"/>
              <w:rPr>
                <w:rFonts w:cstheme="minorHAnsi"/>
                <w:color w:val="000000"/>
                <w:spacing w:val="1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0830FC" w:rsidRPr="00E87289" w14:paraId="1E453B24" w14:textId="77777777" w:rsidTr="007740D6">
        <w:tc>
          <w:tcPr>
            <w:tcW w:w="3201" w:type="dxa"/>
            <w:vAlign w:val="center"/>
          </w:tcPr>
          <w:p w14:paraId="3934DE24" w14:textId="77777777" w:rsidR="000830FC" w:rsidRPr="00D016D3" w:rsidRDefault="000830FC" w:rsidP="007740D6">
            <w:pPr>
              <w:rPr>
                <w:rFonts w:cstheme="minorHAnsi"/>
              </w:rPr>
            </w:pPr>
            <w:r w:rsidRPr="00D016D3">
              <w:rPr>
                <w:rFonts w:cstheme="minorHAnsi"/>
              </w:rPr>
              <w:t>Ochranné dorazové prvky na koncích lůžka</w:t>
            </w:r>
            <w:r>
              <w:rPr>
                <w:rFonts w:cstheme="minorHAnsi"/>
              </w:rPr>
              <w:t>.</w:t>
            </w:r>
          </w:p>
        </w:tc>
        <w:tc>
          <w:tcPr>
            <w:tcW w:w="1609" w:type="dxa"/>
            <w:vAlign w:val="center"/>
          </w:tcPr>
          <w:p w14:paraId="3C3AD8B4" w14:textId="77777777" w:rsidR="000830FC" w:rsidRDefault="000830FC" w:rsidP="00A70C0C">
            <w:pPr>
              <w:jc w:val="center"/>
            </w:pPr>
            <w:r w:rsidRPr="004C33D3">
              <w:rPr>
                <w:rFonts w:cstheme="minorHAnsi"/>
                <w:color w:val="000000"/>
                <w:spacing w:val="1"/>
              </w:rPr>
              <w:t>Ano</w:t>
            </w:r>
          </w:p>
        </w:tc>
        <w:tc>
          <w:tcPr>
            <w:tcW w:w="2185" w:type="dxa"/>
            <w:vAlign w:val="center"/>
          </w:tcPr>
          <w:p w14:paraId="38985220" w14:textId="77777777" w:rsidR="000830FC" w:rsidRPr="00D016D3" w:rsidRDefault="000830FC" w:rsidP="00A70C0C">
            <w:pPr>
              <w:jc w:val="center"/>
              <w:rPr>
                <w:rFonts w:cstheme="minorHAnsi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2077" w:type="dxa"/>
            <w:vAlign w:val="center"/>
          </w:tcPr>
          <w:p w14:paraId="46935C35" w14:textId="77777777" w:rsidR="000830FC" w:rsidRPr="00D016D3" w:rsidRDefault="000830FC" w:rsidP="00A70C0C">
            <w:pPr>
              <w:jc w:val="center"/>
              <w:rPr>
                <w:rFonts w:cstheme="minorHAnsi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0830FC" w:rsidRPr="00E87289" w14:paraId="07C7B32D" w14:textId="77777777" w:rsidTr="007740D6">
        <w:tc>
          <w:tcPr>
            <w:tcW w:w="3201" w:type="dxa"/>
            <w:vAlign w:val="center"/>
          </w:tcPr>
          <w:p w14:paraId="60FA9E68" w14:textId="77777777" w:rsidR="000830FC" w:rsidRPr="00D016D3" w:rsidRDefault="000830FC" w:rsidP="007740D6">
            <w:pPr>
              <w:rPr>
                <w:rFonts w:cstheme="minorHAnsi"/>
                <w:color w:val="000000"/>
                <w:spacing w:val="4"/>
              </w:rPr>
            </w:pPr>
            <w:r w:rsidRPr="00D016D3">
              <w:rPr>
                <w:rFonts w:cstheme="minorHAnsi"/>
                <w:color w:val="000000"/>
                <w:spacing w:val="4"/>
              </w:rPr>
              <w:t>Integrovaný záložní akumulátor s indikátorem stavu nabití.</w:t>
            </w:r>
          </w:p>
        </w:tc>
        <w:tc>
          <w:tcPr>
            <w:tcW w:w="1609" w:type="dxa"/>
            <w:vAlign w:val="center"/>
          </w:tcPr>
          <w:p w14:paraId="099BDCD1" w14:textId="77777777" w:rsidR="000830FC" w:rsidRDefault="000830FC" w:rsidP="00A70C0C">
            <w:pPr>
              <w:jc w:val="center"/>
            </w:pPr>
            <w:r w:rsidRPr="004C33D3">
              <w:rPr>
                <w:rFonts w:cstheme="minorHAnsi"/>
                <w:color w:val="000000"/>
                <w:spacing w:val="1"/>
              </w:rPr>
              <w:t>Ano</w:t>
            </w:r>
          </w:p>
        </w:tc>
        <w:tc>
          <w:tcPr>
            <w:tcW w:w="2185" w:type="dxa"/>
            <w:vAlign w:val="center"/>
          </w:tcPr>
          <w:p w14:paraId="3B72FA05" w14:textId="77777777" w:rsidR="000830FC" w:rsidRPr="00D016D3" w:rsidRDefault="000830FC" w:rsidP="00A70C0C">
            <w:pPr>
              <w:jc w:val="center"/>
              <w:rPr>
                <w:rFonts w:cstheme="minorHAnsi"/>
                <w:color w:val="000000"/>
                <w:spacing w:val="4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2077" w:type="dxa"/>
            <w:vAlign w:val="center"/>
          </w:tcPr>
          <w:p w14:paraId="44EE5F38" w14:textId="77777777" w:rsidR="000830FC" w:rsidRPr="00D016D3" w:rsidRDefault="000830FC" w:rsidP="00A70C0C">
            <w:pPr>
              <w:jc w:val="center"/>
              <w:rPr>
                <w:rFonts w:cstheme="minorHAnsi"/>
                <w:color w:val="000000"/>
                <w:spacing w:val="4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0830FC" w:rsidRPr="00E87289" w14:paraId="1D6A51E3" w14:textId="77777777" w:rsidTr="007740D6">
        <w:tc>
          <w:tcPr>
            <w:tcW w:w="3201" w:type="dxa"/>
            <w:vAlign w:val="center"/>
          </w:tcPr>
          <w:p w14:paraId="133171EF" w14:textId="77777777" w:rsidR="000830FC" w:rsidRPr="00D016D3" w:rsidRDefault="000830FC" w:rsidP="007740D6">
            <w:pPr>
              <w:rPr>
                <w:rFonts w:cstheme="minorHAnsi"/>
                <w:color w:val="000000"/>
                <w:spacing w:val="-4"/>
              </w:rPr>
            </w:pPr>
            <w:r w:rsidRPr="00D016D3">
              <w:rPr>
                <w:rFonts w:cstheme="minorHAnsi"/>
                <w:color w:val="000000"/>
                <w:spacing w:val="-4"/>
              </w:rPr>
              <w:t xml:space="preserve">Veškeré příslušenství lůžka jako jeho nedílná součást transportovatelná vždy spolu s lůžkem, i </w:t>
            </w:r>
            <w:r w:rsidRPr="00D016D3">
              <w:rPr>
                <w:rFonts w:cstheme="minorHAnsi"/>
                <w:color w:val="000000"/>
                <w:spacing w:val="-2"/>
              </w:rPr>
              <w:t>když není příslušenství aktuálně použito.</w:t>
            </w:r>
          </w:p>
        </w:tc>
        <w:tc>
          <w:tcPr>
            <w:tcW w:w="1609" w:type="dxa"/>
            <w:vAlign w:val="center"/>
          </w:tcPr>
          <w:p w14:paraId="6AEC9438" w14:textId="77777777" w:rsidR="000830FC" w:rsidRDefault="000830FC" w:rsidP="00A70C0C">
            <w:pPr>
              <w:jc w:val="center"/>
            </w:pPr>
            <w:r w:rsidRPr="004C33D3">
              <w:rPr>
                <w:rFonts w:cstheme="minorHAnsi"/>
                <w:color w:val="000000"/>
                <w:spacing w:val="1"/>
              </w:rPr>
              <w:t>Ano</w:t>
            </w:r>
          </w:p>
        </w:tc>
        <w:tc>
          <w:tcPr>
            <w:tcW w:w="2185" w:type="dxa"/>
            <w:vAlign w:val="center"/>
          </w:tcPr>
          <w:p w14:paraId="10FF239B" w14:textId="77777777" w:rsidR="000830FC" w:rsidRPr="00D016D3" w:rsidRDefault="000830FC" w:rsidP="00A70C0C">
            <w:pPr>
              <w:jc w:val="center"/>
              <w:rPr>
                <w:rFonts w:cstheme="minorHAnsi"/>
                <w:color w:val="000000"/>
                <w:spacing w:val="-4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2077" w:type="dxa"/>
            <w:vAlign w:val="center"/>
          </w:tcPr>
          <w:p w14:paraId="27059D25" w14:textId="77777777" w:rsidR="000830FC" w:rsidRPr="00D016D3" w:rsidRDefault="000830FC" w:rsidP="00A70C0C">
            <w:pPr>
              <w:jc w:val="center"/>
              <w:rPr>
                <w:rFonts w:cstheme="minorHAnsi"/>
                <w:color w:val="000000"/>
                <w:spacing w:val="-4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0830FC" w:rsidRPr="00E87289" w14:paraId="4F6EC011" w14:textId="77777777" w:rsidTr="007740D6">
        <w:tc>
          <w:tcPr>
            <w:tcW w:w="3201" w:type="dxa"/>
            <w:vAlign w:val="center"/>
          </w:tcPr>
          <w:p w14:paraId="12D422D8" w14:textId="6D2A66BD" w:rsidR="000830FC" w:rsidRPr="00D016D3" w:rsidRDefault="000830FC" w:rsidP="007740D6">
            <w:pPr>
              <w:tabs>
                <w:tab w:val="decimal" w:pos="432"/>
              </w:tabs>
              <w:rPr>
                <w:rFonts w:cstheme="minorHAnsi"/>
                <w:color w:val="000000"/>
                <w:spacing w:val="-3"/>
              </w:rPr>
            </w:pPr>
            <w:r w:rsidRPr="00D016D3">
              <w:rPr>
                <w:rFonts w:cstheme="minorHAnsi"/>
                <w:color w:val="000000"/>
                <w:spacing w:val="-3"/>
              </w:rPr>
              <w:t xml:space="preserve">Napájení ze sítě </w:t>
            </w:r>
            <w:r w:rsidR="007740D6" w:rsidRPr="00D016D3">
              <w:rPr>
                <w:rFonts w:cstheme="minorHAnsi"/>
                <w:color w:val="000000"/>
                <w:spacing w:val="-3"/>
              </w:rPr>
              <w:t>230 V</w:t>
            </w:r>
            <w:r w:rsidRPr="00D016D3">
              <w:rPr>
                <w:rFonts w:cstheme="minorHAnsi"/>
                <w:color w:val="000000"/>
                <w:spacing w:val="-3"/>
              </w:rPr>
              <w:t>/50</w:t>
            </w:r>
            <w:r w:rsidR="007740D6">
              <w:rPr>
                <w:rFonts w:cstheme="minorHAnsi"/>
                <w:color w:val="000000"/>
                <w:spacing w:val="-3"/>
              </w:rPr>
              <w:t xml:space="preserve"> </w:t>
            </w:r>
            <w:r w:rsidRPr="00D016D3">
              <w:rPr>
                <w:rFonts w:cstheme="minorHAnsi"/>
                <w:color w:val="000000"/>
                <w:spacing w:val="-3"/>
              </w:rPr>
              <w:t>Hz.</w:t>
            </w:r>
          </w:p>
        </w:tc>
        <w:tc>
          <w:tcPr>
            <w:tcW w:w="1609" w:type="dxa"/>
            <w:vAlign w:val="center"/>
          </w:tcPr>
          <w:p w14:paraId="6F4986D7" w14:textId="77777777" w:rsidR="000830FC" w:rsidRDefault="000830FC" w:rsidP="00A70C0C">
            <w:pPr>
              <w:jc w:val="center"/>
            </w:pPr>
            <w:r w:rsidRPr="004C33D3">
              <w:rPr>
                <w:rFonts w:cstheme="minorHAnsi"/>
                <w:color w:val="000000"/>
                <w:spacing w:val="1"/>
              </w:rPr>
              <w:t>Ano</w:t>
            </w:r>
          </w:p>
        </w:tc>
        <w:tc>
          <w:tcPr>
            <w:tcW w:w="2185" w:type="dxa"/>
            <w:vAlign w:val="center"/>
          </w:tcPr>
          <w:p w14:paraId="72C6E628" w14:textId="77777777" w:rsidR="000830FC" w:rsidRPr="00D016D3" w:rsidRDefault="000830FC" w:rsidP="00A70C0C">
            <w:pPr>
              <w:tabs>
                <w:tab w:val="decimal" w:pos="432"/>
              </w:tabs>
              <w:jc w:val="center"/>
              <w:rPr>
                <w:rFonts w:cstheme="minorHAnsi"/>
                <w:color w:val="000000"/>
                <w:spacing w:val="-3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2077" w:type="dxa"/>
            <w:vAlign w:val="center"/>
          </w:tcPr>
          <w:p w14:paraId="537876B4" w14:textId="77777777" w:rsidR="000830FC" w:rsidRPr="00D016D3" w:rsidRDefault="000830FC" w:rsidP="00A70C0C">
            <w:pPr>
              <w:tabs>
                <w:tab w:val="decimal" w:pos="432"/>
              </w:tabs>
              <w:jc w:val="center"/>
              <w:rPr>
                <w:rFonts w:cstheme="minorHAnsi"/>
                <w:color w:val="000000"/>
                <w:spacing w:val="-3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0830FC" w:rsidRPr="00E87289" w:rsidDel="002B2726" w14:paraId="1911298D" w14:textId="17AB9172" w:rsidTr="000830FC">
        <w:trPr>
          <w:del w:id="0" w:author="Autor"/>
        </w:trPr>
        <w:tc>
          <w:tcPr>
            <w:tcW w:w="9072" w:type="dxa"/>
            <w:gridSpan w:val="4"/>
            <w:shd w:val="clear" w:color="auto" w:fill="A8D08D" w:themeFill="accent6" w:themeFillTint="99"/>
          </w:tcPr>
          <w:p w14:paraId="66CB1C7F" w14:textId="74345B9D" w:rsidR="000830FC" w:rsidRPr="00C36BBE" w:rsidDel="002B2726" w:rsidRDefault="000830FC" w:rsidP="00CC0800">
            <w:pPr>
              <w:tabs>
                <w:tab w:val="left" w:pos="1950"/>
              </w:tabs>
              <w:jc w:val="center"/>
              <w:rPr>
                <w:del w:id="1" w:author="Autor"/>
                <w:b/>
              </w:rPr>
            </w:pPr>
            <w:del w:id="2" w:author="Autor">
              <w:r w:rsidRPr="00C36BBE" w:rsidDel="002B2726">
                <w:rPr>
                  <w:b/>
                </w:rPr>
                <w:delText>Ostatní</w:delText>
              </w:r>
            </w:del>
          </w:p>
        </w:tc>
      </w:tr>
      <w:tr w:rsidR="000830FC" w:rsidRPr="00E87289" w:rsidDel="002B2726" w14:paraId="312646A3" w14:textId="082810F3" w:rsidTr="007740D6">
        <w:trPr>
          <w:del w:id="3" w:author="Autor"/>
        </w:trPr>
        <w:tc>
          <w:tcPr>
            <w:tcW w:w="3201" w:type="dxa"/>
            <w:vAlign w:val="center"/>
          </w:tcPr>
          <w:p w14:paraId="4273D1E7" w14:textId="5063F2A3" w:rsidR="000830FC" w:rsidRPr="00264C96" w:rsidDel="002B2726" w:rsidRDefault="000830FC" w:rsidP="007740D6">
            <w:pPr>
              <w:rPr>
                <w:del w:id="4" w:author="Autor"/>
              </w:rPr>
            </w:pPr>
            <w:del w:id="5" w:author="Autor">
              <w:r w:rsidRPr="00264C96" w:rsidDel="002B2726">
                <w:delText>V ceně dodávky je zahrnuto:</w:delText>
              </w:r>
            </w:del>
          </w:p>
          <w:p w14:paraId="70484FED" w14:textId="7612FA15" w:rsidR="000830FC" w:rsidRPr="00264C96" w:rsidDel="002B2726" w:rsidRDefault="000830FC" w:rsidP="007740D6">
            <w:pPr>
              <w:rPr>
                <w:del w:id="6" w:author="Autor"/>
              </w:rPr>
            </w:pPr>
            <w:del w:id="7" w:author="Autor">
              <w:r w:rsidRPr="00264C96" w:rsidDel="002B2726">
                <w:delText>- doprava na místo plnění, instalace, uvedení do provozu,</w:delText>
              </w:r>
            </w:del>
          </w:p>
          <w:p w14:paraId="212F1C1A" w14:textId="590CB85B" w:rsidR="000830FC" w:rsidRPr="00264C96" w:rsidDel="002B2726" w:rsidRDefault="000830FC" w:rsidP="007740D6">
            <w:pPr>
              <w:rPr>
                <w:del w:id="8" w:author="Autor"/>
              </w:rPr>
            </w:pPr>
            <w:del w:id="9" w:author="Autor">
              <w:r w:rsidRPr="00264C96" w:rsidDel="002B2726">
                <w:delText>- předvedení přístroje, provedení funkční zkoušky dodaného zařízení,</w:delText>
              </w:r>
            </w:del>
          </w:p>
          <w:p w14:paraId="2755E597" w14:textId="19B18849" w:rsidR="000830FC" w:rsidRPr="00264C96" w:rsidDel="002B2726" w:rsidRDefault="000830FC" w:rsidP="007740D6">
            <w:pPr>
              <w:rPr>
                <w:del w:id="10" w:author="Autor"/>
              </w:rPr>
            </w:pPr>
            <w:del w:id="11" w:author="Autor">
              <w:r w:rsidRPr="00264C96" w:rsidDel="002B2726">
                <w:delText>- instruktáž dle zákona č.</w:delText>
              </w:r>
              <w:r w:rsidR="007740D6" w:rsidDel="002B2726">
                <w:delText> 375/2022</w:delText>
              </w:r>
              <w:r w:rsidRPr="00264C96" w:rsidDel="002B2726">
                <w:delText xml:space="preserve"> Sb., o</w:delText>
              </w:r>
              <w:r w:rsidR="007561DB" w:rsidDel="002B2726">
                <w:delText> </w:delText>
              </w:r>
              <w:r w:rsidRPr="00264C96" w:rsidDel="002B2726">
                <w:delText>zdravotnických prostředcích (platí pro ZP třídy IIb a III, a tam, kde to stanovil výrobce), případně zaškolení obsluhy,</w:delText>
              </w:r>
            </w:del>
          </w:p>
          <w:p w14:paraId="2555AB06" w14:textId="1C9B48E6" w:rsidR="000830FC" w:rsidRPr="00264C96" w:rsidDel="002B2726" w:rsidRDefault="000830FC" w:rsidP="007740D6">
            <w:pPr>
              <w:rPr>
                <w:del w:id="12" w:author="Autor"/>
              </w:rPr>
            </w:pPr>
            <w:del w:id="13" w:author="Autor">
              <w:r w:rsidRPr="00264C96" w:rsidDel="002B2726">
                <w:delText>- kompletní přístrojové vybavení s</w:delText>
              </w:r>
              <w:r w:rsidDel="002B2726">
                <w:delText> </w:delText>
              </w:r>
              <w:r w:rsidRPr="00264C96" w:rsidDel="002B2726">
                <w:delText xml:space="preserve">potřebným příslušenstvím/spotřebním materiálem pro okamžitý provoz </w:delText>
              </w:r>
              <w:r w:rsidDel="002B2726">
                <w:delText>přístroje</w:delText>
              </w:r>
              <w:r w:rsidRPr="00264C96" w:rsidDel="002B2726">
                <w:delText>,</w:delText>
              </w:r>
            </w:del>
          </w:p>
          <w:p w14:paraId="628EBE80" w14:textId="01657B42" w:rsidR="000830FC" w:rsidRPr="00264C96" w:rsidDel="002B2726" w:rsidRDefault="000830FC" w:rsidP="007740D6">
            <w:pPr>
              <w:rPr>
                <w:del w:id="14" w:author="Autor"/>
              </w:rPr>
            </w:pPr>
            <w:del w:id="15" w:author="Autor">
              <w:r w:rsidRPr="00264C96" w:rsidDel="002B2726">
                <w:delText>- protokoly z</w:delText>
              </w:r>
              <w:r w:rsidDel="002B2726">
                <w:delText> </w:delText>
              </w:r>
              <w:r w:rsidRPr="00264C96" w:rsidDel="002B2726">
                <w:delText>provedených revizí, funkčních zkoušek apod.</w:delText>
              </w:r>
            </w:del>
          </w:p>
        </w:tc>
        <w:tc>
          <w:tcPr>
            <w:tcW w:w="1609" w:type="dxa"/>
            <w:vAlign w:val="center"/>
          </w:tcPr>
          <w:p w14:paraId="192F0C9E" w14:textId="17535524" w:rsidR="000830FC" w:rsidRPr="00264C96" w:rsidDel="002B2726" w:rsidRDefault="000830FC" w:rsidP="00A70C0C">
            <w:pPr>
              <w:jc w:val="center"/>
              <w:rPr>
                <w:del w:id="16" w:author="Autor"/>
              </w:rPr>
            </w:pPr>
            <w:del w:id="17" w:author="Autor">
              <w:r w:rsidDel="002B2726">
                <w:delText>Ano</w:delText>
              </w:r>
            </w:del>
          </w:p>
        </w:tc>
        <w:tc>
          <w:tcPr>
            <w:tcW w:w="2185" w:type="dxa"/>
            <w:vAlign w:val="center"/>
          </w:tcPr>
          <w:p w14:paraId="3D03D441" w14:textId="65D32BE2" w:rsidR="000830FC" w:rsidRPr="00264C96" w:rsidDel="002B2726" w:rsidRDefault="000830FC" w:rsidP="00A70C0C">
            <w:pPr>
              <w:jc w:val="center"/>
              <w:rPr>
                <w:del w:id="18" w:author="Autor"/>
              </w:rPr>
            </w:pPr>
            <w:del w:id="19" w:author="Autor">
              <w:r w:rsidDel="002B2726">
                <w:rPr>
                  <w:color w:val="FF0000"/>
                  <w:szCs w:val="20"/>
                </w:rPr>
                <w:delText>(doplní dodavatel)</w:delText>
              </w:r>
            </w:del>
          </w:p>
        </w:tc>
        <w:tc>
          <w:tcPr>
            <w:tcW w:w="2077" w:type="dxa"/>
            <w:vAlign w:val="center"/>
          </w:tcPr>
          <w:p w14:paraId="56F286B2" w14:textId="5C998249" w:rsidR="000830FC" w:rsidRPr="00264C96" w:rsidDel="002B2726" w:rsidRDefault="000830FC" w:rsidP="00A70C0C">
            <w:pPr>
              <w:jc w:val="center"/>
              <w:rPr>
                <w:del w:id="20" w:author="Autor"/>
              </w:rPr>
            </w:pPr>
            <w:del w:id="21" w:author="Autor">
              <w:r w:rsidDel="002B2726">
                <w:rPr>
                  <w:color w:val="FF0000"/>
                  <w:szCs w:val="20"/>
                </w:rPr>
                <w:delText>(doplní dodavatel)</w:delText>
              </w:r>
            </w:del>
          </w:p>
        </w:tc>
      </w:tr>
      <w:tr w:rsidR="000830FC" w:rsidRPr="00E87289" w:rsidDel="002B2726" w14:paraId="1E0A9A75" w14:textId="60123D79" w:rsidTr="007740D6">
        <w:trPr>
          <w:del w:id="22" w:author="Autor"/>
        </w:trPr>
        <w:tc>
          <w:tcPr>
            <w:tcW w:w="3201" w:type="dxa"/>
            <w:vAlign w:val="center"/>
          </w:tcPr>
          <w:p w14:paraId="2470AB3E" w14:textId="15CE37CD" w:rsidR="000830FC" w:rsidRPr="00264C96" w:rsidDel="002B2726" w:rsidRDefault="000830FC" w:rsidP="007740D6">
            <w:pPr>
              <w:rPr>
                <w:del w:id="23" w:author="Autor"/>
              </w:rPr>
            </w:pPr>
            <w:del w:id="24" w:author="Autor">
              <w:r w:rsidRPr="00264C96" w:rsidDel="002B2726">
                <w:delText>Požadovaná dokumentace, předložená již s</w:delText>
              </w:r>
              <w:r w:rsidDel="002B2726">
                <w:delText> </w:delText>
              </w:r>
              <w:r w:rsidRPr="00264C96" w:rsidDel="002B2726">
                <w:delText>nabídkou:</w:delText>
              </w:r>
            </w:del>
          </w:p>
          <w:p w14:paraId="11661CB4" w14:textId="54B04F2E" w:rsidR="000830FC" w:rsidRPr="00264C96" w:rsidDel="002B2726" w:rsidRDefault="000830FC" w:rsidP="007740D6">
            <w:pPr>
              <w:rPr>
                <w:del w:id="25" w:author="Autor"/>
              </w:rPr>
            </w:pPr>
            <w:del w:id="26" w:author="Autor">
              <w:r w:rsidRPr="00264C96" w:rsidDel="002B2726">
                <w:delText xml:space="preserve">- prohlášení o shodě, </w:delText>
              </w:r>
            </w:del>
          </w:p>
          <w:p w14:paraId="1567DB31" w14:textId="613A9808" w:rsidR="000830FC" w:rsidRPr="00264C96" w:rsidDel="002B2726" w:rsidRDefault="000830FC" w:rsidP="00782B9B">
            <w:pPr>
              <w:rPr>
                <w:del w:id="27" w:author="Autor"/>
              </w:rPr>
            </w:pPr>
            <w:del w:id="28" w:author="Autor">
              <w:r w:rsidRPr="00264C96" w:rsidDel="002B2726">
                <w:delText>- návod k</w:delText>
              </w:r>
              <w:r w:rsidDel="002B2726">
                <w:delText> </w:delText>
              </w:r>
              <w:r w:rsidRPr="00264C96" w:rsidDel="002B2726">
                <w:delText>obsluze</w:delText>
              </w:r>
              <w:r w:rsidDel="002B2726">
                <w:delText xml:space="preserve"> v elektronické i</w:delText>
              </w:r>
              <w:r w:rsidR="00782B9B" w:rsidDel="002B2726">
                <w:delText> </w:delText>
              </w:r>
              <w:r w:rsidDel="002B2726">
                <w:delText>listinné podobě</w:delText>
              </w:r>
              <w:r w:rsidRPr="00264C96" w:rsidDel="002B2726">
                <w:delText xml:space="preserve"> v</w:delText>
              </w:r>
              <w:r w:rsidDel="002B2726">
                <w:delText> </w:delText>
              </w:r>
              <w:r w:rsidRPr="00264C96" w:rsidDel="002B2726">
                <w:delText>českém jazyce,</w:delText>
              </w:r>
            </w:del>
          </w:p>
          <w:p w14:paraId="4C50AA50" w14:textId="494D1376" w:rsidR="000830FC" w:rsidRPr="00264C96" w:rsidDel="002B2726" w:rsidRDefault="000830FC" w:rsidP="00782B9B">
            <w:pPr>
              <w:rPr>
                <w:del w:id="29" w:author="Autor"/>
              </w:rPr>
            </w:pPr>
            <w:del w:id="30" w:author="Autor">
              <w:r w:rsidRPr="00264C96" w:rsidDel="002B2726">
                <w:delText>- autorizace výrobce k</w:delText>
              </w:r>
              <w:r w:rsidDel="002B2726">
                <w:delText> </w:delText>
              </w:r>
              <w:r w:rsidRPr="00264C96" w:rsidDel="002B2726">
                <w:delText>distribuci a servisu nabízeného zařízení,</w:delText>
              </w:r>
            </w:del>
          </w:p>
          <w:p w14:paraId="4DA28BCA" w14:textId="54D4C625" w:rsidR="000830FC" w:rsidRPr="00264C96" w:rsidDel="002B2726" w:rsidRDefault="000830FC" w:rsidP="00782B9B">
            <w:pPr>
              <w:rPr>
                <w:del w:id="31" w:author="Autor"/>
              </w:rPr>
            </w:pPr>
            <w:del w:id="32" w:author="Autor">
              <w:r w:rsidRPr="00264C96" w:rsidDel="002B2726">
                <w:delText>- doklad osvědčující způsobilost k</w:delText>
              </w:r>
              <w:r w:rsidDel="002B2726">
                <w:delText> </w:delText>
              </w:r>
              <w:r w:rsidRPr="00264C96" w:rsidDel="002B2726">
                <w:delText>prodeji, distribuci a servisu zdravotnických prostředků (doklad o registraci dle z. č. 8</w:delText>
              </w:r>
              <w:r w:rsidDel="002B2726">
                <w:delText>9</w:delText>
              </w:r>
              <w:r w:rsidRPr="00264C96" w:rsidDel="002B2726">
                <w:delText>/20</w:delText>
              </w:r>
              <w:r w:rsidDel="002B2726">
                <w:delText>2</w:delText>
              </w:r>
              <w:r w:rsidRPr="00264C96" w:rsidDel="002B2726">
                <w:delText xml:space="preserve">1 Sb. </w:delText>
              </w:r>
              <w:r w:rsidDel="002B2726">
                <w:delText>o</w:delText>
              </w:r>
              <w:r w:rsidRPr="00264C96" w:rsidDel="002B2726">
                <w:delText xml:space="preserve"> zdravotnických prostředcích).</w:delText>
              </w:r>
            </w:del>
          </w:p>
        </w:tc>
        <w:tc>
          <w:tcPr>
            <w:tcW w:w="1609" w:type="dxa"/>
            <w:vAlign w:val="center"/>
          </w:tcPr>
          <w:p w14:paraId="6FD99E38" w14:textId="16A5C6F8" w:rsidR="000830FC" w:rsidRPr="00264C96" w:rsidDel="002B2726" w:rsidRDefault="000830FC" w:rsidP="00A70C0C">
            <w:pPr>
              <w:jc w:val="center"/>
              <w:rPr>
                <w:del w:id="33" w:author="Autor"/>
              </w:rPr>
            </w:pPr>
            <w:del w:id="34" w:author="Autor">
              <w:r w:rsidDel="002B2726">
                <w:delText>Ano</w:delText>
              </w:r>
            </w:del>
          </w:p>
        </w:tc>
        <w:tc>
          <w:tcPr>
            <w:tcW w:w="2185" w:type="dxa"/>
            <w:vAlign w:val="center"/>
          </w:tcPr>
          <w:p w14:paraId="0A97C262" w14:textId="4AD72C85" w:rsidR="000830FC" w:rsidRPr="00264C96" w:rsidDel="002B2726" w:rsidRDefault="000830FC" w:rsidP="00A70C0C">
            <w:pPr>
              <w:jc w:val="center"/>
              <w:rPr>
                <w:del w:id="35" w:author="Autor"/>
              </w:rPr>
            </w:pPr>
            <w:del w:id="36" w:author="Autor">
              <w:r w:rsidDel="002B2726">
                <w:rPr>
                  <w:color w:val="FF0000"/>
                  <w:szCs w:val="20"/>
                </w:rPr>
                <w:delText>(doplní dodavatel)</w:delText>
              </w:r>
            </w:del>
          </w:p>
        </w:tc>
        <w:tc>
          <w:tcPr>
            <w:tcW w:w="2077" w:type="dxa"/>
            <w:vAlign w:val="center"/>
          </w:tcPr>
          <w:p w14:paraId="7B08DCC6" w14:textId="48076DF5" w:rsidR="000830FC" w:rsidRPr="00264C96" w:rsidDel="002B2726" w:rsidRDefault="000830FC" w:rsidP="00A70C0C">
            <w:pPr>
              <w:jc w:val="center"/>
              <w:rPr>
                <w:del w:id="37" w:author="Autor"/>
              </w:rPr>
            </w:pPr>
            <w:del w:id="38" w:author="Autor">
              <w:r w:rsidDel="002B2726">
                <w:rPr>
                  <w:color w:val="FF0000"/>
                  <w:szCs w:val="20"/>
                </w:rPr>
                <w:delText>(doplní dodavatel)</w:delText>
              </w:r>
            </w:del>
          </w:p>
        </w:tc>
      </w:tr>
      <w:tr w:rsidR="000830FC" w:rsidRPr="00E87289" w:rsidDel="002B2726" w14:paraId="4FA38D51" w14:textId="69DCD904" w:rsidTr="007740D6">
        <w:trPr>
          <w:del w:id="39" w:author="Autor"/>
        </w:trPr>
        <w:tc>
          <w:tcPr>
            <w:tcW w:w="3201" w:type="dxa"/>
            <w:vAlign w:val="center"/>
          </w:tcPr>
          <w:p w14:paraId="17D43E2B" w14:textId="79343ED1" w:rsidR="000830FC" w:rsidRPr="00264C96" w:rsidDel="002B2726" w:rsidRDefault="000830FC" w:rsidP="007740D6">
            <w:pPr>
              <w:rPr>
                <w:del w:id="40" w:author="Autor"/>
              </w:rPr>
            </w:pPr>
            <w:del w:id="41" w:author="Autor">
              <w:r w:rsidDel="002B2726">
                <w:delText>Záruka 24 měsíců.</w:delText>
              </w:r>
            </w:del>
          </w:p>
        </w:tc>
        <w:tc>
          <w:tcPr>
            <w:tcW w:w="1609" w:type="dxa"/>
            <w:vAlign w:val="center"/>
          </w:tcPr>
          <w:p w14:paraId="4461ABEC" w14:textId="0D9ACADF" w:rsidR="000830FC" w:rsidDel="002B2726" w:rsidRDefault="000830FC" w:rsidP="00A70C0C">
            <w:pPr>
              <w:jc w:val="center"/>
              <w:rPr>
                <w:del w:id="42" w:author="Autor"/>
              </w:rPr>
            </w:pPr>
            <w:del w:id="43" w:author="Autor">
              <w:r w:rsidDel="002B2726">
                <w:delText>Ano</w:delText>
              </w:r>
            </w:del>
          </w:p>
        </w:tc>
        <w:tc>
          <w:tcPr>
            <w:tcW w:w="2185" w:type="dxa"/>
            <w:vAlign w:val="center"/>
          </w:tcPr>
          <w:p w14:paraId="720D4E54" w14:textId="009A1A98" w:rsidR="000830FC" w:rsidDel="002B2726" w:rsidRDefault="000830FC" w:rsidP="00A70C0C">
            <w:pPr>
              <w:jc w:val="center"/>
              <w:rPr>
                <w:del w:id="44" w:author="Autor"/>
              </w:rPr>
            </w:pPr>
            <w:del w:id="45" w:author="Autor">
              <w:r w:rsidDel="002B2726">
                <w:rPr>
                  <w:color w:val="FF0000"/>
                  <w:szCs w:val="20"/>
                </w:rPr>
                <w:delText>(doplní dodavatel)</w:delText>
              </w:r>
            </w:del>
          </w:p>
        </w:tc>
        <w:tc>
          <w:tcPr>
            <w:tcW w:w="2077" w:type="dxa"/>
            <w:vAlign w:val="center"/>
          </w:tcPr>
          <w:p w14:paraId="0382E54E" w14:textId="5D323309" w:rsidR="000830FC" w:rsidDel="002B2726" w:rsidRDefault="000830FC" w:rsidP="00A70C0C">
            <w:pPr>
              <w:jc w:val="center"/>
              <w:rPr>
                <w:del w:id="46" w:author="Autor"/>
              </w:rPr>
            </w:pPr>
            <w:del w:id="47" w:author="Autor">
              <w:r w:rsidDel="002B2726">
                <w:rPr>
                  <w:color w:val="FF0000"/>
                  <w:szCs w:val="20"/>
                </w:rPr>
                <w:delText>(doplní dodavatel)</w:delText>
              </w:r>
            </w:del>
          </w:p>
        </w:tc>
      </w:tr>
      <w:tr w:rsidR="000830FC" w:rsidRPr="00E87289" w:rsidDel="002B2726" w14:paraId="668356EC" w14:textId="38C5E430" w:rsidTr="007740D6">
        <w:trPr>
          <w:del w:id="48" w:author="Autor"/>
        </w:trPr>
        <w:tc>
          <w:tcPr>
            <w:tcW w:w="3201" w:type="dxa"/>
            <w:vAlign w:val="center"/>
          </w:tcPr>
          <w:p w14:paraId="50714E2B" w14:textId="0A983F75" w:rsidR="000830FC" w:rsidRPr="00264C96" w:rsidDel="002B2726" w:rsidRDefault="000830FC" w:rsidP="007740D6">
            <w:pPr>
              <w:rPr>
                <w:del w:id="49" w:author="Autor"/>
              </w:rPr>
            </w:pPr>
            <w:del w:id="50" w:author="Autor">
              <w:r w:rsidRPr="00264C96" w:rsidDel="002B2726">
                <w:delText xml:space="preserve">V rámci záruky bude prováděna bezplatně pravidelná bezpečnostně technická kontrola dle z. </w:delText>
              </w:r>
              <w:r w:rsidR="007740D6" w:rsidDel="002B2726">
                <w:delText>375/2022</w:delText>
              </w:r>
              <w:r w:rsidRPr="00264C96" w:rsidDel="002B2726">
                <w:delText xml:space="preserve"> Sb. o</w:delText>
              </w:r>
              <w:r w:rsidR="007740D6" w:rsidDel="002B2726">
                <w:delText> </w:delText>
              </w:r>
              <w:r w:rsidRPr="00264C96" w:rsidDel="002B2726">
                <w:delText>zdravotnických prostředcích.</w:delText>
              </w:r>
            </w:del>
          </w:p>
        </w:tc>
        <w:tc>
          <w:tcPr>
            <w:tcW w:w="1609" w:type="dxa"/>
            <w:vAlign w:val="center"/>
          </w:tcPr>
          <w:p w14:paraId="25D0971F" w14:textId="2B63D034" w:rsidR="000830FC" w:rsidRPr="00264C96" w:rsidDel="002B2726" w:rsidRDefault="000830FC" w:rsidP="00A70C0C">
            <w:pPr>
              <w:jc w:val="center"/>
              <w:rPr>
                <w:del w:id="51" w:author="Autor"/>
              </w:rPr>
            </w:pPr>
            <w:del w:id="52" w:author="Autor">
              <w:r w:rsidDel="002B2726">
                <w:delText>Ano</w:delText>
              </w:r>
            </w:del>
          </w:p>
        </w:tc>
        <w:tc>
          <w:tcPr>
            <w:tcW w:w="2185" w:type="dxa"/>
            <w:vAlign w:val="center"/>
          </w:tcPr>
          <w:p w14:paraId="4E424F63" w14:textId="6EE135CD" w:rsidR="000830FC" w:rsidRPr="00264C96" w:rsidDel="002B2726" w:rsidRDefault="000830FC" w:rsidP="00A70C0C">
            <w:pPr>
              <w:jc w:val="center"/>
              <w:rPr>
                <w:del w:id="53" w:author="Autor"/>
              </w:rPr>
            </w:pPr>
            <w:del w:id="54" w:author="Autor">
              <w:r w:rsidDel="002B2726">
                <w:rPr>
                  <w:color w:val="FF0000"/>
                  <w:szCs w:val="20"/>
                </w:rPr>
                <w:delText>(doplní dodavatel)</w:delText>
              </w:r>
            </w:del>
          </w:p>
        </w:tc>
        <w:tc>
          <w:tcPr>
            <w:tcW w:w="2077" w:type="dxa"/>
            <w:vAlign w:val="center"/>
          </w:tcPr>
          <w:p w14:paraId="60EC5B9C" w14:textId="516F6015" w:rsidR="000830FC" w:rsidRPr="00264C96" w:rsidDel="002B2726" w:rsidRDefault="000830FC" w:rsidP="00A70C0C">
            <w:pPr>
              <w:jc w:val="center"/>
              <w:rPr>
                <w:del w:id="55" w:author="Autor"/>
              </w:rPr>
            </w:pPr>
            <w:del w:id="56" w:author="Autor">
              <w:r w:rsidDel="002B2726">
                <w:rPr>
                  <w:color w:val="FF0000"/>
                  <w:szCs w:val="20"/>
                </w:rPr>
                <w:delText>(doplní dodavatel)</w:delText>
              </w:r>
            </w:del>
          </w:p>
        </w:tc>
      </w:tr>
    </w:tbl>
    <w:p w14:paraId="27E6E137" w14:textId="77777777" w:rsidR="006C54C2" w:rsidRDefault="006C54C2" w:rsidP="007E7D56">
      <w:pPr>
        <w:spacing w:after="240"/>
        <w:jc w:val="both"/>
        <w:rPr>
          <w:b/>
          <w:bCs/>
          <w:sz w:val="22"/>
          <w:szCs w:val="22"/>
        </w:rPr>
      </w:pPr>
    </w:p>
    <w:p w14:paraId="62E2DAF3" w14:textId="65A360FD" w:rsidR="003465E0" w:rsidRDefault="00EB0484" w:rsidP="003465E0">
      <w:pPr>
        <w:rPr>
          <w:b/>
          <w:bCs/>
        </w:rPr>
      </w:pPr>
      <w:r w:rsidRPr="00EB0484">
        <w:rPr>
          <w:noProof/>
        </w:rPr>
        <w:lastRenderedPageBreak/>
        <w:drawing>
          <wp:inline distT="0" distB="0" distL="0" distR="0" wp14:anchorId="2DF71784" wp14:editId="2E3941F0">
            <wp:extent cx="575818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81ADC">
      <w:pPr>
        <w:keepNext/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81ADC">
      <w:pPr>
        <w:keepNext/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4DDDEFE9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902483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6868FEAA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57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4173C4C8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r w:rsidR="00902483" w:rsidRPr="001F0B21">
        <w:rPr>
          <w:rFonts w:cs="Arial"/>
          <w:szCs w:val="20"/>
        </w:rPr>
        <w:t>20místné</w:t>
      </w:r>
      <w:r w:rsidRPr="001F0B21">
        <w:rPr>
          <w:rFonts w:cs="Arial"/>
          <w:szCs w:val="20"/>
        </w:rPr>
        <w:t xml:space="preserve">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65E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115105F9" w:rsidR="00344E00" w:rsidRPr="00902483" w:rsidRDefault="003465E0" w:rsidP="00902483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57"/>
    </w:p>
    <w:sectPr w:rsidR="00344E00" w:rsidRPr="0090248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3CEE9" w14:textId="77777777" w:rsidR="009D2855" w:rsidRDefault="009D2855" w:rsidP="00344E00">
      <w:r>
        <w:separator/>
      </w:r>
    </w:p>
  </w:endnote>
  <w:endnote w:type="continuationSeparator" w:id="0">
    <w:p w14:paraId="6BE723C8" w14:textId="77777777" w:rsidR="009D2855" w:rsidRDefault="009D2855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5B9EE" w14:textId="77777777" w:rsidR="009D2855" w:rsidRDefault="009D2855" w:rsidP="00344E00">
      <w:r>
        <w:separator/>
      </w:r>
    </w:p>
  </w:footnote>
  <w:footnote w:type="continuationSeparator" w:id="0">
    <w:p w14:paraId="48E8260B" w14:textId="77777777" w:rsidR="009D2855" w:rsidRDefault="009D2855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92C3A" w14:textId="77777777" w:rsidR="007E7D56" w:rsidRDefault="007E7D56" w:rsidP="007E7D56">
    <w:pPr>
      <w:pStyle w:val="Zhlav"/>
      <w:jc w:val="center"/>
    </w:pPr>
    <w:r>
      <w:rPr>
        <w:noProof/>
      </w:rPr>
      <w:drawing>
        <wp:inline distT="0" distB="0" distL="0" distR="0" wp14:anchorId="2222AB8D" wp14:editId="271C0B14">
          <wp:extent cx="5438775" cy="908261"/>
          <wp:effectExtent l="0" t="0" r="0" b="635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oNotDisplayPageBoundaries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24052"/>
    <w:rsid w:val="00070993"/>
    <w:rsid w:val="00076940"/>
    <w:rsid w:val="000830FC"/>
    <w:rsid w:val="000962DD"/>
    <w:rsid w:val="000D2848"/>
    <w:rsid w:val="000D451F"/>
    <w:rsid w:val="00102D28"/>
    <w:rsid w:val="001068BA"/>
    <w:rsid w:val="0011111A"/>
    <w:rsid w:val="00124470"/>
    <w:rsid w:val="001361B7"/>
    <w:rsid w:val="001A4508"/>
    <w:rsid w:val="001A6CC5"/>
    <w:rsid w:val="001B3041"/>
    <w:rsid w:val="001D485B"/>
    <w:rsid w:val="001F58C4"/>
    <w:rsid w:val="00234B72"/>
    <w:rsid w:val="00271730"/>
    <w:rsid w:val="00277C21"/>
    <w:rsid w:val="00281085"/>
    <w:rsid w:val="002B2726"/>
    <w:rsid w:val="003037DC"/>
    <w:rsid w:val="0032576C"/>
    <w:rsid w:val="00333234"/>
    <w:rsid w:val="00344E00"/>
    <w:rsid w:val="003465E0"/>
    <w:rsid w:val="003560BC"/>
    <w:rsid w:val="00381ADC"/>
    <w:rsid w:val="00384F84"/>
    <w:rsid w:val="003A74A4"/>
    <w:rsid w:val="003B7A3A"/>
    <w:rsid w:val="003B7D90"/>
    <w:rsid w:val="0047555E"/>
    <w:rsid w:val="00492F71"/>
    <w:rsid w:val="004A0646"/>
    <w:rsid w:val="004A1F36"/>
    <w:rsid w:val="004D2320"/>
    <w:rsid w:val="005004A3"/>
    <w:rsid w:val="00511BC8"/>
    <w:rsid w:val="005508C9"/>
    <w:rsid w:val="005D377A"/>
    <w:rsid w:val="005D612F"/>
    <w:rsid w:val="005F05A0"/>
    <w:rsid w:val="005F16B1"/>
    <w:rsid w:val="005F623E"/>
    <w:rsid w:val="00643A9D"/>
    <w:rsid w:val="00652A65"/>
    <w:rsid w:val="00667825"/>
    <w:rsid w:val="0068016E"/>
    <w:rsid w:val="006C247B"/>
    <w:rsid w:val="006C54C2"/>
    <w:rsid w:val="006E0413"/>
    <w:rsid w:val="00710740"/>
    <w:rsid w:val="00741669"/>
    <w:rsid w:val="007561DB"/>
    <w:rsid w:val="007740D6"/>
    <w:rsid w:val="00780B45"/>
    <w:rsid w:val="00782B9B"/>
    <w:rsid w:val="007A553A"/>
    <w:rsid w:val="007E7D56"/>
    <w:rsid w:val="008146F8"/>
    <w:rsid w:val="00815FE5"/>
    <w:rsid w:val="00846273"/>
    <w:rsid w:val="008F227A"/>
    <w:rsid w:val="00902483"/>
    <w:rsid w:val="0090796A"/>
    <w:rsid w:val="00924040"/>
    <w:rsid w:val="00935C18"/>
    <w:rsid w:val="009D2855"/>
    <w:rsid w:val="00A1356F"/>
    <w:rsid w:val="00A30D53"/>
    <w:rsid w:val="00A31E1B"/>
    <w:rsid w:val="00A360CC"/>
    <w:rsid w:val="00A70C0C"/>
    <w:rsid w:val="00AF394D"/>
    <w:rsid w:val="00B049E1"/>
    <w:rsid w:val="00B12671"/>
    <w:rsid w:val="00BA0C73"/>
    <w:rsid w:val="00BA362A"/>
    <w:rsid w:val="00BD21AF"/>
    <w:rsid w:val="00BD7EFB"/>
    <w:rsid w:val="00BF5AAF"/>
    <w:rsid w:val="00C22B20"/>
    <w:rsid w:val="00C27360"/>
    <w:rsid w:val="00C32BD3"/>
    <w:rsid w:val="00C451B2"/>
    <w:rsid w:val="00C76197"/>
    <w:rsid w:val="00C920C0"/>
    <w:rsid w:val="00C97E95"/>
    <w:rsid w:val="00CC0D12"/>
    <w:rsid w:val="00CE6ACC"/>
    <w:rsid w:val="00D008FB"/>
    <w:rsid w:val="00D52F77"/>
    <w:rsid w:val="00D57921"/>
    <w:rsid w:val="00D82FEA"/>
    <w:rsid w:val="00DC4B98"/>
    <w:rsid w:val="00DC7AD4"/>
    <w:rsid w:val="00DF1AED"/>
    <w:rsid w:val="00DF5867"/>
    <w:rsid w:val="00DF7302"/>
    <w:rsid w:val="00DF7DAB"/>
    <w:rsid w:val="00E609B9"/>
    <w:rsid w:val="00EB0484"/>
    <w:rsid w:val="00EB2EA9"/>
    <w:rsid w:val="00ED3D94"/>
    <w:rsid w:val="00ED63D1"/>
    <w:rsid w:val="00EF7A84"/>
    <w:rsid w:val="00F141BA"/>
    <w:rsid w:val="00F50B21"/>
    <w:rsid w:val="00F51825"/>
    <w:rsid w:val="00F8710B"/>
    <w:rsid w:val="00F9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5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E7D56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Bezmezer">
    <w:name w:val="No Spacing"/>
    <w:uiPriority w:val="1"/>
    <w:qFormat/>
    <w:rsid w:val="006C54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1297</Words>
  <Characters>7659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2022-12-14T15:00:00Z</dcterms:created>
  <dcterms:modified xsi:type="dcterms:W3CDTF">2023-04-19T19:21:00Z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